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82331" w14:textId="77777777" w:rsidR="00527543" w:rsidRPr="00B935B7" w:rsidRDefault="00527543" w:rsidP="00527543">
      <w:pPr>
        <w:pStyle w:val="wText"/>
        <w:pageBreakBefore/>
        <w:rPr>
          <w:rFonts w:ascii="Cambria" w:hAnsi="Cambria"/>
          <w:b/>
        </w:rPr>
      </w:pPr>
      <w:bookmarkStart w:id="0" w:name="_Hlk14343457"/>
      <w:r w:rsidRPr="00B935B7">
        <w:rPr>
          <w:rFonts w:ascii="Cambria" w:hAnsi="Cambria"/>
          <w:b/>
        </w:rPr>
        <w:t>Príloha č. 3</w:t>
      </w:r>
    </w:p>
    <w:p w14:paraId="15EAF202" w14:textId="77777777" w:rsidR="00527543" w:rsidRPr="00B935B7" w:rsidRDefault="00527543" w:rsidP="00527543">
      <w:pPr>
        <w:pStyle w:val="wText"/>
        <w:rPr>
          <w:rFonts w:ascii="Cambria" w:hAnsi="Cambria"/>
          <w:b/>
        </w:rPr>
      </w:pPr>
      <w:r w:rsidRPr="00B935B7">
        <w:rPr>
          <w:rFonts w:ascii="Cambria" w:hAnsi="Cambria"/>
          <w:b/>
        </w:rPr>
        <w:t>Metodika vyhodnocovania úspor</w:t>
      </w:r>
    </w:p>
    <w:p w14:paraId="7152FD1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</w:p>
    <w:p w14:paraId="17C3FDFA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Garantované úspory</w:t>
      </w:r>
    </w:p>
    <w:p w14:paraId="54F3104C" w14:textId="77777777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Celková výška Garantovaných ročných úspor určená postupom podľa tejto metodiky v cenách základnej periódy je:</w:t>
      </w:r>
    </w:p>
    <w:p w14:paraId="0BC5217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ab/>
        <w:t xml:space="preserve">GU = </w:t>
      </w:r>
      <w:r w:rsidRPr="00B935B7">
        <w:rPr>
          <w:rFonts w:ascii="Cambria" w:hAnsi="Cambria"/>
          <w:i/>
          <w:iCs/>
          <w:shd w:val="clear" w:color="auto" w:fill="BFBFBF" w:themeFill="background1" w:themeFillShade="BF"/>
        </w:rPr>
        <w:t>[bude doplnené pred podpisom zmluvy s úspešným uchádzačom]</w:t>
      </w:r>
      <w:r w:rsidRPr="00B935B7">
        <w:rPr>
          <w:rFonts w:ascii="Cambria" w:hAnsi="Cambria"/>
        </w:rPr>
        <w:t xml:space="preserve"> </w:t>
      </w:r>
      <w:r w:rsidRPr="00B935B7">
        <w:rPr>
          <w:rFonts w:ascii="Cambria" w:hAnsi="Cambria" w:cstheme="minorHAnsi"/>
        </w:rPr>
        <w:t xml:space="preserve">EUR bez DPH </w:t>
      </w:r>
    </w:p>
    <w:p w14:paraId="24A143EC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Vyhodnotenie dosahovania garantovaných úspor</w:t>
      </w:r>
    </w:p>
    <w:p w14:paraId="59B773F9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Dosahovanie garantovaných ročných úspor sa vyhodnotí ako rozdiel skutočných ročných úspor v príslušnej ročnej úsporovej perióde a garantovaných ročných úspor:</w:t>
      </w:r>
    </w:p>
    <w:p w14:paraId="6DE8FCFB" w14:textId="77777777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 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-GU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5"/>
        <w:gridCol w:w="7153"/>
      </w:tblGrid>
      <w:tr w:rsidR="00527543" w:rsidRPr="00B935B7" w14:paraId="6AA6F316" w14:textId="77777777" w:rsidTr="00527543">
        <w:tc>
          <w:tcPr>
            <w:tcW w:w="567" w:type="dxa"/>
          </w:tcPr>
          <w:p w14:paraId="1E3E2E1C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76" w:type="dxa"/>
          </w:tcPr>
          <w:p w14:paraId="527BA4A3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FIN, 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6C67F174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v príslušnej ročnej úsporovej perióde v EUR bez DPH</w:t>
            </w:r>
          </w:p>
        </w:tc>
      </w:tr>
      <w:tr w:rsidR="00527543" w:rsidRPr="00B935B7" w14:paraId="02A07E33" w14:textId="77777777" w:rsidTr="00527543">
        <w:tc>
          <w:tcPr>
            <w:tcW w:w="567" w:type="dxa"/>
          </w:tcPr>
          <w:p w14:paraId="21C88E40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2605FF60" w14:textId="77777777" w:rsidR="00527543" w:rsidRPr="00B935B7" w:rsidRDefault="00527543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r>
                <w:rPr>
                  <w:rFonts w:ascii="Cambria Math" w:hAnsi="Cambria Math" w:cstheme="minorHAnsi"/>
                  <w:lang w:val="sk-SK"/>
                </w:rPr>
                <m:t>GU</m:t>
              </m:r>
            </m:oMath>
            <w:r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4F22BC59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Garantované ročné úspory v EUR bez DPH</w:t>
            </w:r>
          </w:p>
        </w:tc>
      </w:tr>
    </w:tbl>
    <w:p w14:paraId="6216122A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 prípade ak je rozdiel skutočných ročných úspor v príslušnej ročnej úsporovej perióde a garantovaných ročných úspor kladný, dochádza k prebytku úspor.</w:t>
      </w:r>
    </w:p>
    <w:p w14:paraId="03C3B27A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 prípade ak je rozdiel skutočných ročných úspor v príslušnej ročnej úsporovej perióde a garantovaných ročných úspor záporný, dochádza k výpadku úspor.</w:t>
      </w:r>
    </w:p>
    <w:p w14:paraId="05A294F1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Výpočet skutočných úspor</w:t>
      </w:r>
    </w:p>
    <w:p w14:paraId="493891E1" w14:textId="77777777" w:rsidR="00527543" w:rsidRPr="00B935B7" w:rsidRDefault="00527543" w:rsidP="00527543">
      <w:pPr>
        <w:spacing w:after="120"/>
        <w:jc w:val="both"/>
        <w:rPr>
          <w:rFonts w:ascii="Cambria" w:hAnsi="Cambria"/>
        </w:rPr>
      </w:pPr>
      <w:r w:rsidRPr="00B935B7">
        <w:rPr>
          <w:rFonts w:ascii="Cambria" w:hAnsi="Cambria" w:cstheme="minorHAnsi"/>
        </w:rPr>
        <w:t>Poskytovateľ vypočíta skutočné ročné úspory. Skutočné ročné úspory budú kalkulované 1 krát ročne</w:t>
      </w:r>
    </w:p>
    <w:p w14:paraId="1A4144A6" w14:textId="26CC102A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 xml:space="preserve">Skutočné ročné úspory sa určia </w:t>
      </w:r>
      <w:r w:rsidR="00C90B4D">
        <w:rPr>
          <w:rFonts w:ascii="Cambria" w:hAnsi="Cambria" w:cstheme="minorHAnsi"/>
        </w:rPr>
        <w:t xml:space="preserve">ako </w:t>
      </w:r>
      <w:r w:rsidRPr="00B935B7">
        <w:rPr>
          <w:rFonts w:ascii="Cambria" w:hAnsi="Cambria" w:cstheme="minorHAnsi"/>
        </w:rPr>
        <w:t>finančn</w:t>
      </w:r>
      <w:r w:rsidR="00460549">
        <w:rPr>
          <w:rFonts w:ascii="Cambria" w:hAnsi="Cambria" w:cstheme="minorHAnsi"/>
        </w:rPr>
        <w:t>á</w:t>
      </w:r>
      <w:r w:rsidRPr="00B935B7">
        <w:rPr>
          <w:rFonts w:ascii="Cambria" w:hAnsi="Cambria" w:cstheme="minorHAnsi"/>
        </w:rPr>
        <w:t xml:space="preserve"> hodnot</w:t>
      </w:r>
      <w:r w:rsidR="00460549">
        <w:rPr>
          <w:rFonts w:ascii="Cambria" w:hAnsi="Cambria" w:cstheme="minorHAnsi"/>
        </w:rPr>
        <w:t>a</w:t>
      </w:r>
      <w:r w:rsidRPr="00B935B7">
        <w:rPr>
          <w:rFonts w:ascii="Cambria" w:hAnsi="Cambria" w:cstheme="minorHAnsi"/>
        </w:rPr>
        <w:t xml:space="preserve"> úspor </w:t>
      </w:r>
      <w:r w:rsidR="00460549">
        <w:rPr>
          <w:rFonts w:ascii="Cambria" w:hAnsi="Cambria" w:cstheme="minorHAnsi"/>
        </w:rPr>
        <w:t xml:space="preserve">elektriny </w:t>
      </w:r>
      <w:r w:rsidRPr="00B935B7">
        <w:rPr>
          <w:rFonts w:ascii="Cambria" w:hAnsi="Cambria" w:cstheme="minorHAnsi"/>
        </w:rPr>
        <w:t>v cenách základnej periódy:</w:t>
      </w:r>
    </w:p>
    <w:p w14:paraId="54F35AF6" w14:textId="4D2A18DD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.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4"/>
        <w:gridCol w:w="7139"/>
      </w:tblGrid>
      <w:tr w:rsidR="00527543" w:rsidRPr="00B935B7" w14:paraId="1AAABF72" w14:textId="77777777" w:rsidTr="00B935B7">
        <w:tc>
          <w:tcPr>
            <w:tcW w:w="619" w:type="dxa"/>
          </w:tcPr>
          <w:p w14:paraId="16F57439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54" w:type="dxa"/>
          </w:tcPr>
          <w:p w14:paraId="617874EA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FIN,UP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652A166A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v príslušnej ročnej úsporovej perióde v EUR bez DPH</w:t>
            </w:r>
          </w:p>
        </w:tc>
      </w:tr>
      <w:tr w:rsidR="00527543" w:rsidRPr="00B935B7" w14:paraId="29097574" w14:textId="77777777" w:rsidTr="00B935B7">
        <w:tc>
          <w:tcPr>
            <w:tcW w:w="619" w:type="dxa"/>
          </w:tcPr>
          <w:p w14:paraId="237F3136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4" w:type="dxa"/>
          </w:tcPr>
          <w:p w14:paraId="618FB251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60B8B520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elektriny v príslušnej ročnej úsporovej perióde v kWh</w:t>
            </w:r>
          </w:p>
        </w:tc>
      </w:tr>
      <w:tr w:rsidR="00527543" w:rsidRPr="00B935B7" w14:paraId="4945F898" w14:textId="77777777" w:rsidTr="00B935B7">
        <w:tc>
          <w:tcPr>
            <w:tcW w:w="619" w:type="dxa"/>
          </w:tcPr>
          <w:p w14:paraId="6AEB9B09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4" w:type="dxa"/>
          </w:tcPr>
          <w:p w14:paraId="6BA79570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BL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39" w:type="dxa"/>
          </w:tcPr>
          <w:p w14:paraId="171CDC8E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Priemerná ročná cena elektriny v základnej perióde v EUR bez DPH/kWh</w:t>
            </w:r>
          </w:p>
        </w:tc>
      </w:tr>
    </w:tbl>
    <w:p w14:paraId="18629CAA" w14:textId="77777777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</w:p>
    <w:p w14:paraId="1A20E407" w14:textId="5901B1A8" w:rsidR="00527543" w:rsidRPr="00B935B7" w:rsidRDefault="00527543" w:rsidP="00527543">
      <w:pPr>
        <w:spacing w:after="120"/>
        <w:jc w:val="both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 xml:space="preserve">Skutočné ročné úspory </w:t>
      </w:r>
      <w:r w:rsidR="00B935B7" w:rsidRPr="00B935B7">
        <w:rPr>
          <w:rFonts w:ascii="Cambria" w:hAnsi="Cambria" w:cstheme="minorHAnsi"/>
        </w:rPr>
        <w:t xml:space="preserve">elektriny </w:t>
      </w:r>
      <w:r w:rsidRPr="00B935B7">
        <w:rPr>
          <w:rFonts w:ascii="Cambria" w:hAnsi="Cambria" w:cstheme="minorHAnsi"/>
        </w:rPr>
        <w:t>budú pre príslušnú ročnú úsporovú periódu vypočítané ako rozdiel spotreby v roku základnej periódy a skutočnej spotreby v roku úsporovej periódy, upravenej podľa prevádzkových parametrov na podmienky základnej periódy.</w:t>
      </w:r>
    </w:p>
    <w:p w14:paraId="37E12DF8" w14:textId="77777777" w:rsidR="00527543" w:rsidRPr="00B935B7" w:rsidRDefault="00527543" w:rsidP="00527543">
      <w:pPr>
        <w:pStyle w:val="Heading1"/>
        <w:widowControl/>
        <w:numPr>
          <w:ilvl w:val="1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Výpočet skutočných úspor elektriny</w:t>
      </w:r>
    </w:p>
    <w:p w14:paraId="1B1D9FA0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Skutočné ročné úspory zo spotreby elektriny v príslušnej ročnej úsporovej perióde sa vypočítajú nasledovne:</w:t>
      </w:r>
    </w:p>
    <w:p w14:paraId="4790A494" w14:textId="62985F4A" w:rsidR="00527543" w:rsidRPr="00B935B7" w:rsidRDefault="00527543" w:rsidP="00527543">
      <w:pPr>
        <w:spacing w:after="120"/>
        <w:rPr>
          <w:rFonts w:ascii="Cambria" w:eastAsiaTheme="minorEastAsia" w:hAnsi="Cambria" w:cstheme="minorHAnsi"/>
          <w:b/>
          <w:bCs/>
        </w:rPr>
      </w:pPr>
      <w:r w:rsidRPr="00B935B7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2"/>
        <w:gridCol w:w="7156"/>
      </w:tblGrid>
      <w:tr w:rsidR="00527543" w:rsidRPr="00B935B7" w14:paraId="6028D4C3" w14:textId="77777777" w:rsidTr="00527543">
        <w:tc>
          <w:tcPr>
            <w:tcW w:w="583" w:type="dxa"/>
          </w:tcPr>
          <w:p w14:paraId="1306AA12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76" w:type="dxa"/>
            <w:vAlign w:val="center"/>
          </w:tcPr>
          <w:p w14:paraId="01B72206" w14:textId="6CDB1682" w:rsidR="00527543" w:rsidRPr="00B935B7" w:rsidRDefault="00000000" w:rsidP="00527543">
            <w:pPr>
              <w:spacing w:after="120"/>
              <w:rPr>
                <w:rFonts w:ascii="Cambria" w:hAnsi="Cambria" w:cstheme="minorHAnsi"/>
                <w:i/>
                <w:iCs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9A0FD78" w14:textId="2BFB5DDB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skutočné ročné úspory elektriny v príslušnej ročnej úsporovej perióde v kWh,</w:t>
            </w:r>
          </w:p>
        </w:tc>
      </w:tr>
      <w:tr w:rsidR="00527543" w:rsidRPr="00B935B7" w14:paraId="1F555288" w14:textId="77777777" w:rsidTr="00527543">
        <w:tc>
          <w:tcPr>
            <w:tcW w:w="583" w:type="dxa"/>
          </w:tcPr>
          <w:p w14:paraId="19772A76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0BA4C0BF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4A8304A0" w14:textId="517915BC" w:rsidR="00527543" w:rsidRPr="00B935B7" w:rsidRDefault="00C06C97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skutočná </w:t>
            </w:r>
            <w:r w:rsidR="00527543" w:rsidRPr="00B935B7">
              <w:rPr>
                <w:rFonts w:ascii="Cambria" w:hAnsi="Cambria" w:cstheme="minorHAnsi"/>
                <w:lang w:val="sk-SK"/>
              </w:rPr>
              <w:t>spotreba elektriny na osvetlenie v základnej perióde v kWh,</w:t>
            </w:r>
          </w:p>
        </w:tc>
      </w:tr>
      <w:tr w:rsidR="00527543" w:rsidRPr="00B935B7" w14:paraId="4DDF0F61" w14:textId="77777777" w:rsidTr="00527543">
        <w:tc>
          <w:tcPr>
            <w:tcW w:w="583" w:type="dxa"/>
          </w:tcPr>
          <w:p w14:paraId="274BEE2B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76" w:type="dxa"/>
          </w:tcPr>
          <w:p w14:paraId="26FCBB65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508" w:type="dxa"/>
          </w:tcPr>
          <w:p w14:paraId="48ADC804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výpočtová spotreba elektriny na osvetlenie v príslušnej ročnej úsporovej perióde v kWh.</w:t>
            </w:r>
          </w:p>
        </w:tc>
      </w:tr>
    </w:tbl>
    <w:p w14:paraId="5C44C9F0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Výpočtová spotreba elektriny na osvetlenie v príslušnej ročnej úsporovej perióde sa určí výpočtom nasledovne:</w:t>
      </w:r>
    </w:p>
    <w:p w14:paraId="5603DD4B" w14:textId="76BA0F07" w:rsidR="00527543" w:rsidRPr="00B935B7" w:rsidRDefault="00000000" w:rsidP="00527543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m,100</m:t>
                </m:r>
              </m:sub>
              <m:sup/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0,7.n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m,70</m:t>
                </m:r>
              </m:sub>
              <m:sup/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m=1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.0,5 . 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m,50</m:t>
                </m:r>
              </m:sub>
              <m:sup/>
            </m:sSubSup>
          </m:e>
        </m:nary>
      </m:oMath>
      <w:r w:rsidR="00527543" w:rsidRPr="00B935B7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1251"/>
        <w:gridCol w:w="7157"/>
      </w:tblGrid>
      <w:tr w:rsidR="00527543" w:rsidRPr="00B935B7" w14:paraId="53EA35F2" w14:textId="77777777" w:rsidTr="00173033">
        <w:tc>
          <w:tcPr>
            <w:tcW w:w="619" w:type="dxa"/>
          </w:tcPr>
          <w:p w14:paraId="6D4D6FAB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kde:</w:t>
            </w:r>
          </w:p>
        </w:tc>
        <w:tc>
          <w:tcPr>
            <w:tcW w:w="1251" w:type="dxa"/>
          </w:tcPr>
          <w:p w14:paraId="4EC1E2C4" w14:textId="7777777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i/>
                <w:iCs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7F25458D" w14:textId="77777777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výpočtová spotreba elektriny na osvetlenie v príslušnej ročnej úsporovej perióde v kWh,</w:t>
            </w:r>
          </w:p>
        </w:tc>
      </w:tr>
      <w:tr w:rsidR="00527543" w:rsidRPr="00B935B7" w14:paraId="57117F6F" w14:textId="77777777" w:rsidTr="00173033">
        <w:tc>
          <w:tcPr>
            <w:tcW w:w="619" w:type="dxa"/>
          </w:tcPr>
          <w:p w14:paraId="5B246B57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1F36CE10" w14:textId="778FBCF9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148BED0B" w14:textId="7A9F32FE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inštalovaný príkon svietidl</w:t>
            </w:r>
            <w:r w:rsidR="00173033">
              <w:rPr>
                <w:rFonts w:ascii="Cambria" w:hAnsi="Cambria" w:cstheme="minorHAnsi"/>
                <w:lang w:val="sk-SK"/>
              </w:rPr>
              <w:t>a typu</w:t>
            </w:r>
            <w:r w:rsidRPr="00B935B7">
              <w:rPr>
                <w:rFonts w:ascii="Cambria" w:hAnsi="Cambria" w:cstheme="minorHAnsi"/>
                <w:lang w:val="sk-SK"/>
              </w:rPr>
              <w:t xml:space="preserve"> </w:t>
            </w:r>
            <w:r w:rsidR="00173033">
              <w:rPr>
                <w:rFonts w:ascii="Cambria" w:hAnsi="Cambria" w:cstheme="minorHAnsi"/>
                <w:i/>
                <w:lang w:val="sk-SK"/>
              </w:rPr>
              <w:t>m</w:t>
            </w:r>
            <w:r w:rsidRPr="00B935B7">
              <w:rPr>
                <w:rFonts w:ascii="Cambria" w:hAnsi="Cambria" w:cstheme="minorHAnsi"/>
                <w:lang w:val="sk-SK"/>
              </w:rPr>
              <w:t xml:space="preserve"> v príslušnej ročnej úsporovej perióde, zistený na základe štítkových údajov inštalovaných zariadení v kW,</w:t>
            </w:r>
          </w:p>
        </w:tc>
      </w:tr>
      <w:tr w:rsidR="00173033" w:rsidRPr="00B935B7" w14:paraId="6D3440BA" w14:textId="77777777" w:rsidTr="00173033">
        <w:tc>
          <w:tcPr>
            <w:tcW w:w="619" w:type="dxa"/>
          </w:tcPr>
          <w:p w14:paraId="00504D6E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23B72764" w14:textId="7A38F3BD" w:rsidR="00173033" w:rsidRPr="00B935B7" w:rsidRDefault="00000000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n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446EE42C" w14:textId="54C7227A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počet svietidiel typu </w:t>
            </w:r>
            <w:r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v príslušnej ročnej úsporovej perióde v kusoch</w:t>
            </w:r>
            <w:r w:rsidRPr="00B935B7">
              <w:rPr>
                <w:rFonts w:ascii="Cambria" w:hAnsi="Cambria" w:cstheme="minorHAnsi"/>
                <w:lang w:val="sk-SK"/>
              </w:rPr>
              <w:t>,</w:t>
            </w:r>
          </w:p>
        </w:tc>
      </w:tr>
      <w:tr w:rsidR="00173033" w:rsidRPr="00B935B7" w14:paraId="379C6FB4" w14:textId="77777777" w:rsidTr="00CE7147">
        <w:tc>
          <w:tcPr>
            <w:tcW w:w="619" w:type="dxa"/>
          </w:tcPr>
          <w:p w14:paraId="16F4E793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4C649EE9" w14:textId="77777777" w:rsidR="00173033" w:rsidRPr="00B935B7" w:rsidRDefault="00000000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100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4B312670" w14:textId="6EFEFE36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>
              <w:rPr>
                <w:rFonts w:ascii="Cambria" w:hAnsi="Cambria" w:cstheme="minorHAnsi"/>
                <w:lang w:val="sk-SK"/>
              </w:rPr>
              <w:t xml:space="preserve">svietidla </w:t>
            </w:r>
            <w:r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bez stmievania v hodinách za rok</w:t>
            </w:r>
          </w:p>
        </w:tc>
      </w:tr>
      <w:tr w:rsidR="00173033" w:rsidRPr="00B935B7" w14:paraId="3AD72E08" w14:textId="77777777" w:rsidTr="00CE7147">
        <w:tc>
          <w:tcPr>
            <w:tcW w:w="619" w:type="dxa"/>
          </w:tcPr>
          <w:p w14:paraId="5952A353" w14:textId="77777777" w:rsidR="00173033" w:rsidRPr="00B935B7" w:rsidRDefault="00173033" w:rsidP="00CE7147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525091A0" w14:textId="20A9DD75" w:rsidR="00173033" w:rsidRPr="00B935B7" w:rsidRDefault="00000000" w:rsidP="00CE7147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70</m:t>
                  </m:r>
                </m:sub>
                <m:sup/>
              </m:sSubSup>
            </m:oMath>
            <w:r w:rsidR="0017303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77EF853B" w14:textId="0567F4C2" w:rsidR="00173033" w:rsidRPr="00B935B7" w:rsidRDefault="00173033" w:rsidP="00CE7147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>
              <w:rPr>
                <w:rFonts w:ascii="Cambria" w:hAnsi="Cambria" w:cstheme="minorHAnsi"/>
                <w:lang w:val="sk-SK"/>
              </w:rPr>
              <w:t xml:space="preserve">svietidla </w:t>
            </w:r>
            <w:r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>
              <w:rPr>
                <w:rFonts w:ascii="Cambria" w:hAnsi="Cambria" w:cstheme="minorHAnsi"/>
                <w:lang w:val="sk-SK"/>
              </w:rPr>
              <w:t xml:space="preserve"> pri stmievaní na úroveň 70% v hodinách za rok</w:t>
            </w:r>
          </w:p>
        </w:tc>
      </w:tr>
      <w:tr w:rsidR="00527543" w:rsidRPr="00B935B7" w14:paraId="18F2FD52" w14:textId="77777777" w:rsidTr="00173033">
        <w:tc>
          <w:tcPr>
            <w:tcW w:w="619" w:type="dxa"/>
          </w:tcPr>
          <w:p w14:paraId="5552A741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5EE751F6" w14:textId="00B8F00B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m, 50</m:t>
                  </m:r>
                </m:sub>
                <m:sup/>
              </m:sSubSup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6B40330A" w14:textId="527709D6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prevádzková doba </w:t>
            </w:r>
            <w:r w:rsidR="00173033">
              <w:rPr>
                <w:rFonts w:ascii="Cambria" w:hAnsi="Cambria" w:cstheme="minorHAnsi"/>
                <w:lang w:val="sk-SK"/>
              </w:rPr>
              <w:t xml:space="preserve">svietidla </w:t>
            </w:r>
            <w:r w:rsidR="00173033" w:rsidRPr="00173033">
              <w:rPr>
                <w:rFonts w:ascii="Cambria" w:hAnsi="Cambria" w:cstheme="minorHAnsi"/>
                <w:i/>
                <w:iCs/>
                <w:lang w:val="sk-SK"/>
              </w:rPr>
              <w:t>m</w:t>
            </w:r>
            <w:r w:rsidR="00173033">
              <w:rPr>
                <w:rFonts w:ascii="Cambria" w:hAnsi="Cambria" w:cstheme="minorHAnsi"/>
                <w:lang w:val="sk-SK"/>
              </w:rPr>
              <w:t xml:space="preserve"> pri stmievaní na úroveň 50% v hodinách za rok</w:t>
            </w:r>
          </w:p>
        </w:tc>
      </w:tr>
      <w:tr w:rsidR="00527543" w:rsidRPr="00B935B7" w14:paraId="5272259F" w14:textId="77777777" w:rsidTr="00173033">
        <w:tc>
          <w:tcPr>
            <w:tcW w:w="619" w:type="dxa"/>
          </w:tcPr>
          <w:p w14:paraId="3CED01D7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</w:p>
        </w:tc>
        <w:tc>
          <w:tcPr>
            <w:tcW w:w="1251" w:type="dxa"/>
          </w:tcPr>
          <w:p w14:paraId="6B6C60C8" w14:textId="323F1D45" w:rsidR="00527543" w:rsidRPr="00B935B7" w:rsidRDefault="00173033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r>
                <w:rPr>
                  <w:rFonts w:ascii="Cambria Math" w:hAnsi="Cambria Math" w:cstheme="minorHAnsi"/>
                  <w:lang w:val="sk-SK"/>
                </w:rPr>
                <m:t>M</m:t>
              </m:r>
            </m:oMath>
            <w:r w:rsidR="00527543" w:rsidRPr="00B935B7">
              <w:rPr>
                <w:rFonts w:ascii="Cambria" w:hAnsi="Cambria" w:cstheme="minorHAnsi"/>
                <w:i/>
                <w:iCs/>
                <w:lang w:val="sk-SK"/>
              </w:rPr>
              <w:t xml:space="preserve"> </w:t>
            </w:r>
          </w:p>
        </w:tc>
        <w:tc>
          <w:tcPr>
            <w:tcW w:w="7157" w:type="dxa"/>
          </w:tcPr>
          <w:p w14:paraId="37C9C408" w14:textId="0A886E39" w:rsidR="00527543" w:rsidRPr="00B935B7" w:rsidRDefault="00527543" w:rsidP="00527543">
            <w:pPr>
              <w:numPr>
                <w:ilvl w:val="0"/>
                <w:numId w:val="36"/>
              </w:numPr>
              <w:spacing w:after="120"/>
              <w:ind w:left="178" w:hanging="178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 xml:space="preserve">počet jednotlivých typov </w:t>
            </w:r>
            <w:r w:rsidR="00173033">
              <w:rPr>
                <w:rFonts w:ascii="Cambria" w:hAnsi="Cambria" w:cstheme="minorHAnsi"/>
                <w:lang w:val="sk-SK"/>
              </w:rPr>
              <w:t>svietidiel</w:t>
            </w:r>
            <w:r w:rsidRPr="00B935B7">
              <w:rPr>
                <w:rFonts w:ascii="Cambria" w:hAnsi="Cambria" w:cstheme="minorHAnsi"/>
                <w:lang w:val="sk-SK"/>
              </w:rPr>
              <w:t>.</w:t>
            </w:r>
          </w:p>
        </w:tc>
      </w:tr>
    </w:tbl>
    <w:p w14:paraId="001A1FE1" w14:textId="77777777" w:rsidR="00527543" w:rsidRPr="00B935B7" w:rsidRDefault="00527543" w:rsidP="00527543">
      <w:pPr>
        <w:spacing w:before="120" w:after="120" w:line="276" w:lineRule="auto"/>
        <w:rPr>
          <w:rFonts w:ascii="Cambria" w:hAnsi="Cambria" w:cstheme="minorHAnsi"/>
        </w:rPr>
      </w:pPr>
    </w:p>
    <w:p w14:paraId="12EA42FF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Zdroje údajov</w:t>
      </w:r>
    </w:p>
    <w:p w14:paraId="4018DD85" w14:textId="77777777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Údaje pre overenie dosahovania garantovaných úspor budú poskytnuté zo zdrojov uvedených v nasledujúcej tabuľke. Za správnosť údajov zodpovedá ich poskytovateľ.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2"/>
        <w:gridCol w:w="4163"/>
        <w:gridCol w:w="3452"/>
      </w:tblGrid>
      <w:tr w:rsidR="00527543" w:rsidRPr="00B935B7" w14:paraId="7B442CE6" w14:textId="77777777" w:rsidTr="00AD69D8">
        <w:tc>
          <w:tcPr>
            <w:tcW w:w="1402" w:type="dxa"/>
          </w:tcPr>
          <w:p w14:paraId="14F70997" w14:textId="77777777" w:rsidR="00527543" w:rsidRPr="00B935B7" w:rsidRDefault="00527543" w:rsidP="00527543">
            <w:pPr>
              <w:spacing w:after="120"/>
              <w:jc w:val="both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Označenie</w:t>
            </w:r>
          </w:p>
        </w:tc>
        <w:tc>
          <w:tcPr>
            <w:tcW w:w="4163" w:type="dxa"/>
          </w:tcPr>
          <w:p w14:paraId="6437AA43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Popis</w:t>
            </w:r>
          </w:p>
        </w:tc>
        <w:tc>
          <w:tcPr>
            <w:tcW w:w="3452" w:type="dxa"/>
          </w:tcPr>
          <w:p w14:paraId="468BC653" w14:textId="77777777" w:rsidR="00527543" w:rsidRPr="00B935B7" w:rsidRDefault="00527543" w:rsidP="00527543">
            <w:pPr>
              <w:spacing w:after="120"/>
              <w:rPr>
                <w:rFonts w:ascii="Cambria" w:hAnsi="Cambria" w:cstheme="minorHAnsi"/>
                <w:b/>
                <w:bCs/>
                <w:lang w:val="sk-SK"/>
              </w:rPr>
            </w:pPr>
            <w:r w:rsidRPr="00B935B7">
              <w:rPr>
                <w:rFonts w:ascii="Cambria" w:hAnsi="Cambria" w:cstheme="minorHAnsi"/>
                <w:b/>
                <w:bCs/>
                <w:lang w:val="sk-SK"/>
              </w:rPr>
              <w:t>Zdroj údajov</w:t>
            </w:r>
          </w:p>
        </w:tc>
      </w:tr>
      <w:tr w:rsidR="00527543" w:rsidRPr="00B935B7" w14:paraId="44D26E17" w14:textId="77777777" w:rsidTr="00AD69D8">
        <w:tc>
          <w:tcPr>
            <w:tcW w:w="1402" w:type="dxa"/>
          </w:tcPr>
          <w:p w14:paraId="2B7971A9" w14:textId="6C21658D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lang w:val="sk-SK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lang w:val="sk-SK"/>
                    </w:rPr>
                    <m:t>m</m:t>
                  </m:r>
                </m:sub>
                <m:sup>
                  <m:r>
                    <w:rPr>
                      <w:rFonts w:ascii="Cambria Math" w:hAnsi="Cambria Math" w:cstheme="minorHAnsi"/>
                      <w:lang w:val="sk-SK"/>
                    </w:rPr>
                    <m:t>UP</m:t>
                  </m:r>
                </m:sup>
              </m:sSubSup>
            </m:oMath>
            <w:r w:rsidR="00527543" w:rsidRPr="00B935B7">
              <w:rPr>
                <w:rFonts w:ascii="Cambria" w:hAnsi="Cambria" w:cstheme="minorHAnsi"/>
                <w:i/>
                <w:lang w:val="sk-SK"/>
              </w:rPr>
              <w:t xml:space="preserve"> </w:t>
            </w:r>
          </w:p>
        </w:tc>
        <w:tc>
          <w:tcPr>
            <w:tcW w:w="4163" w:type="dxa"/>
          </w:tcPr>
          <w:p w14:paraId="6D0A1AB0" w14:textId="3BE00B38" w:rsidR="00527543" w:rsidRPr="00B935B7" w:rsidRDefault="00AD69D8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inštalovaný príkon svietidl</w:t>
            </w:r>
            <w:r>
              <w:rPr>
                <w:rFonts w:ascii="Cambria" w:hAnsi="Cambria" w:cstheme="minorHAnsi"/>
                <w:lang w:val="sk-SK"/>
              </w:rPr>
              <w:t>a typu</w:t>
            </w:r>
            <w:r w:rsidRPr="00B935B7">
              <w:rPr>
                <w:rFonts w:ascii="Cambria" w:hAnsi="Cambria" w:cstheme="minorHAnsi"/>
                <w:lang w:val="sk-SK"/>
              </w:rPr>
              <w:t xml:space="preserve"> </w:t>
            </w:r>
            <w:r>
              <w:rPr>
                <w:rFonts w:ascii="Cambria" w:hAnsi="Cambria" w:cstheme="minorHAnsi"/>
                <w:i/>
                <w:lang w:val="sk-SK"/>
              </w:rPr>
              <w:t>m</w:t>
            </w:r>
            <w:r w:rsidRPr="00B935B7">
              <w:rPr>
                <w:rFonts w:ascii="Cambria" w:hAnsi="Cambria" w:cstheme="minorHAnsi"/>
                <w:lang w:val="sk-SK"/>
              </w:rPr>
              <w:t xml:space="preserve"> v príslušnej ročnej úsporovej perióde, zistený na základe štítkových údajov inštalovaných zariadení v</w:t>
            </w:r>
            <w:r w:rsidR="004623E0">
              <w:rPr>
                <w:rFonts w:ascii="Cambria" w:hAnsi="Cambria" w:cstheme="minorHAnsi"/>
                <w:lang w:val="sk-SK"/>
              </w:rPr>
              <w:t> </w:t>
            </w:r>
            <w:r w:rsidRPr="00B935B7">
              <w:rPr>
                <w:rFonts w:ascii="Cambria" w:hAnsi="Cambria" w:cstheme="minorHAnsi"/>
                <w:lang w:val="sk-SK"/>
              </w:rPr>
              <w:t>kW</w:t>
            </w:r>
          </w:p>
        </w:tc>
        <w:tc>
          <w:tcPr>
            <w:tcW w:w="3452" w:type="dxa"/>
          </w:tcPr>
          <w:p w14:paraId="37AEB7EA" w14:textId="17C2B9C8" w:rsidR="00527543" w:rsidRPr="00B935B7" w:rsidRDefault="00527543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Poskytovateľ, evidencia</w:t>
            </w:r>
            <w:r w:rsidR="00CD26A9">
              <w:rPr>
                <w:rFonts w:ascii="Cambria" w:hAnsi="Cambria" w:cstheme="minorHAnsi"/>
                <w:lang w:val="sk-SK"/>
              </w:rPr>
              <w:t xml:space="preserve">, </w:t>
            </w:r>
            <w:r w:rsidR="0044527E">
              <w:rPr>
                <w:rFonts w:ascii="Cambria" w:hAnsi="Cambria" w:cstheme="minorHAnsi"/>
                <w:lang w:val="sk-SK"/>
              </w:rPr>
              <w:t>štítkové údaje jednotlivých typov svietidiel overené meraním</w:t>
            </w:r>
            <w:r w:rsidR="005C4898">
              <w:rPr>
                <w:rFonts w:ascii="Cambria" w:hAnsi="Cambria" w:cstheme="minorHAnsi"/>
                <w:lang w:val="sk-SK"/>
              </w:rPr>
              <w:t xml:space="preserve">. </w:t>
            </w:r>
            <w:r w:rsidR="0088579E">
              <w:rPr>
                <w:rFonts w:ascii="Cambria" w:hAnsi="Cambria" w:cstheme="minorHAnsi"/>
                <w:lang w:val="sk-SK"/>
              </w:rPr>
              <w:t>V prípade namerania odlišných hodnôt platia namerané hodnoty podľa postupu nižšie.</w:t>
            </w:r>
          </w:p>
        </w:tc>
      </w:tr>
    </w:tbl>
    <w:p w14:paraId="7A0788D6" w14:textId="5B6152E0" w:rsidR="00527543" w:rsidRDefault="00527543" w:rsidP="00527543">
      <w:pPr>
        <w:spacing w:after="120"/>
        <w:rPr>
          <w:rFonts w:ascii="Cambria" w:hAnsi="Cambria" w:cstheme="minorHAnsi"/>
        </w:rPr>
      </w:pPr>
    </w:p>
    <w:p w14:paraId="3FB540E7" w14:textId="496C2B23" w:rsidR="0088579E" w:rsidRDefault="0088579E" w:rsidP="004B740B">
      <w:pPr>
        <w:spacing w:after="12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Pre účely overenia dosahovania garantovaných úspor sa po ukončení každého </w:t>
      </w:r>
      <w:r w:rsidR="00663915">
        <w:rPr>
          <w:rFonts w:ascii="Cambria" w:hAnsi="Cambria" w:cstheme="minorHAnsi"/>
        </w:rPr>
        <w:t xml:space="preserve">druhého (2) </w:t>
      </w:r>
      <w:r>
        <w:rPr>
          <w:rFonts w:ascii="Cambria" w:hAnsi="Cambria" w:cstheme="minorHAnsi"/>
        </w:rPr>
        <w:t>roka Obdobia garancie</w:t>
      </w:r>
      <w:r w:rsidR="004A761D">
        <w:rPr>
          <w:rFonts w:ascii="Cambria" w:hAnsi="Cambria" w:cstheme="minorHAnsi"/>
        </w:rPr>
        <w:t xml:space="preserve">, ešte pred spracovaním </w:t>
      </w:r>
      <w:r w:rsidR="00663915">
        <w:rPr>
          <w:rFonts w:ascii="Cambria" w:hAnsi="Cambria" w:cstheme="minorHAnsi"/>
        </w:rPr>
        <w:t xml:space="preserve">príslušnej </w:t>
      </w:r>
      <w:r w:rsidR="004A761D">
        <w:rPr>
          <w:rFonts w:ascii="Cambria" w:hAnsi="Cambria" w:cstheme="minorHAnsi"/>
        </w:rPr>
        <w:t xml:space="preserve">Hodnotiacej správy, vykonajú merania príkonov inštalovaných svietidiel v rámci Obnovy. Pre každý </w:t>
      </w:r>
      <w:r w:rsidR="004B740B">
        <w:rPr>
          <w:rFonts w:ascii="Cambria" w:hAnsi="Cambria" w:cstheme="minorHAnsi"/>
        </w:rPr>
        <w:t xml:space="preserve">typ </w:t>
      </w:r>
      <w:r w:rsidR="004B740B" w:rsidRPr="00B36DED">
        <w:rPr>
          <w:rFonts w:ascii="Cambria" w:hAnsi="Cambria" w:cstheme="minorHAnsi"/>
        </w:rPr>
        <w:t>svietidla</w:t>
      </w:r>
      <w:r>
        <w:rPr>
          <w:rFonts w:ascii="Cambria" w:hAnsi="Cambria" w:cstheme="minorHAnsi"/>
        </w:rPr>
        <w:t xml:space="preserve"> </w:t>
      </w:r>
      <w:r w:rsidR="004B740B">
        <w:rPr>
          <w:rFonts w:ascii="Cambria" w:hAnsi="Cambria" w:cstheme="minorHAnsi"/>
        </w:rPr>
        <w:t xml:space="preserve">sa za účasti oboch Zmluvných strán vykoná meranie </w:t>
      </w:r>
      <w:r w:rsidR="001B2439">
        <w:rPr>
          <w:rFonts w:ascii="Cambria" w:hAnsi="Cambria" w:cstheme="minorHAnsi"/>
        </w:rPr>
        <w:t>desiatich (10) náhodných svietidiel (a pre prípade, ak je z daného typu svietidla menší počet svietidiel tak sa vykoná meranie všetkých týchto svietidiel)</w:t>
      </w:r>
      <w:r w:rsidR="00A57C8D">
        <w:rPr>
          <w:rFonts w:ascii="Cambria" w:hAnsi="Cambria" w:cstheme="minorHAnsi"/>
        </w:rPr>
        <w:t xml:space="preserve">. Namerané hodnoty sa spriemerujú a takto určené hodnoty budú smerodajné pre účely </w:t>
      </w:r>
      <w:r w:rsidR="00C155E9" w:rsidRPr="00C155E9">
        <w:rPr>
          <w:rFonts w:ascii="Cambria" w:hAnsi="Cambria" w:cstheme="minorHAnsi"/>
        </w:rPr>
        <w:t>overeni</w:t>
      </w:r>
      <w:r w:rsidR="00C155E9">
        <w:rPr>
          <w:rFonts w:ascii="Cambria" w:hAnsi="Cambria" w:cstheme="minorHAnsi"/>
        </w:rPr>
        <w:t>a</w:t>
      </w:r>
      <w:r w:rsidR="00C155E9" w:rsidRPr="00C155E9">
        <w:rPr>
          <w:rFonts w:ascii="Cambria" w:hAnsi="Cambria" w:cstheme="minorHAnsi"/>
        </w:rPr>
        <w:t xml:space="preserve"> dosahovania garantovaných úspor</w:t>
      </w:r>
      <w:r w:rsidR="00C155E9">
        <w:rPr>
          <w:rFonts w:ascii="Cambria" w:hAnsi="Cambria" w:cstheme="minorHAnsi"/>
        </w:rPr>
        <w:t xml:space="preserve"> až do momentu, kedy bude vykonané ďalšie meranie.</w:t>
      </w:r>
      <w:r w:rsidR="0000316C">
        <w:rPr>
          <w:rFonts w:ascii="Cambria" w:hAnsi="Cambria" w:cstheme="minorHAnsi"/>
        </w:rPr>
        <w:t xml:space="preserve"> Ak o to Poskytovateľ požiada, meranie </w:t>
      </w:r>
      <w:r w:rsidR="006A74E9">
        <w:rPr>
          <w:rFonts w:ascii="Cambria" w:hAnsi="Cambria" w:cstheme="minorHAnsi"/>
        </w:rPr>
        <w:t>príkonov svietidiel sa môže vykonať aj častejšie ako každé dva roky, vždy však až po uplynutí príslušného roka Obdobia garancie a pred vyhodnotením Hodnotiacej správy v danom roku.</w:t>
      </w:r>
    </w:p>
    <w:p w14:paraId="554A6B47" w14:textId="230270A4" w:rsidR="0088579E" w:rsidRDefault="0088579E" w:rsidP="00527543">
      <w:pPr>
        <w:spacing w:after="120"/>
        <w:rPr>
          <w:rFonts w:ascii="Cambria" w:hAnsi="Cambria" w:cstheme="minorHAnsi"/>
        </w:rPr>
      </w:pPr>
    </w:p>
    <w:p w14:paraId="2FA801FF" w14:textId="77777777" w:rsidR="0088579E" w:rsidRDefault="0088579E" w:rsidP="00527543">
      <w:pPr>
        <w:spacing w:after="120"/>
        <w:rPr>
          <w:rFonts w:ascii="Cambria" w:hAnsi="Cambria" w:cstheme="minorHAnsi"/>
        </w:rPr>
      </w:pPr>
    </w:p>
    <w:p w14:paraId="65E9470A" w14:textId="1A8E6FB9" w:rsidR="004623E0" w:rsidRDefault="004623E0" w:rsidP="00527543">
      <w:pPr>
        <w:spacing w:after="120"/>
        <w:rPr>
          <w:rFonts w:ascii="Cambria" w:hAnsi="Cambria" w:cstheme="minorHAnsi"/>
        </w:rPr>
      </w:pPr>
      <w:r>
        <w:rPr>
          <w:rFonts w:ascii="Cambria" w:hAnsi="Cambria" w:cstheme="minorHAnsi"/>
        </w:rPr>
        <w:t>Pre výpočet v</w:t>
      </w:r>
      <w:r w:rsidRPr="00B935B7">
        <w:rPr>
          <w:rFonts w:ascii="Cambria" w:hAnsi="Cambria" w:cstheme="minorHAnsi"/>
        </w:rPr>
        <w:t>ýpočtov</w:t>
      </w:r>
      <w:r>
        <w:rPr>
          <w:rFonts w:ascii="Cambria" w:hAnsi="Cambria" w:cstheme="minorHAnsi"/>
        </w:rPr>
        <w:t>ej</w:t>
      </w:r>
      <w:r w:rsidRPr="00B935B7">
        <w:rPr>
          <w:rFonts w:ascii="Cambria" w:hAnsi="Cambria" w:cstheme="minorHAnsi"/>
        </w:rPr>
        <w:t xml:space="preserve"> spotreb</w:t>
      </w:r>
      <w:r>
        <w:rPr>
          <w:rFonts w:ascii="Cambria" w:hAnsi="Cambria" w:cstheme="minorHAnsi"/>
        </w:rPr>
        <w:t>y</w:t>
      </w:r>
      <w:r w:rsidRPr="00B935B7">
        <w:rPr>
          <w:rFonts w:ascii="Cambria" w:hAnsi="Cambria" w:cstheme="minorHAnsi"/>
        </w:rPr>
        <w:t xml:space="preserve"> elektriny na osvetlenie v príslušnej ročnej úsporovej perióde</w:t>
      </w:r>
      <w:r>
        <w:rPr>
          <w:rFonts w:ascii="Cambria" w:hAnsi="Cambria" w:cstheme="minorHAnsi"/>
        </w:rPr>
        <w:t xml:space="preserve"> </w:t>
      </w:r>
      <w:r w:rsidR="00C06C97">
        <w:rPr>
          <w:rFonts w:ascii="Cambria" w:hAnsi="Cambria" w:cstheme="minorHAnsi"/>
        </w:rPr>
        <w:t>budú použité hodnoty uvedené v nasledovnej tabuľke: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443"/>
        <w:gridCol w:w="1503"/>
        <w:gridCol w:w="1503"/>
        <w:gridCol w:w="1503"/>
        <w:gridCol w:w="1503"/>
      </w:tblGrid>
      <w:tr w:rsidR="00CD26A9" w:rsidRPr="00CD26A9" w14:paraId="7ED135AE" w14:textId="77777777" w:rsidTr="004623E0">
        <w:tc>
          <w:tcPr>
            <w:tcW w:w="562" w:type="dxa"/>
            <w:vAlign w:val="center"/>
          </w:tcPr>
          <w:p w14:paraId="07945CE6" w14:textId="7BA49D55" w:rsidR="00CD26A9" w:rsidRPr="00CD26A9" w:rsidRDefault="00CD26A9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  <w:i/>
                <w:iCs/>
              </w:rPr>
            </w:pPr>
            <w:r w:rsidRPr="00CD26A9">
              <w:rPr>
                <w:rFonts w:ascii="Cambria" w:hAnsi="Cambria" w:cstheme="minorHAnsi"/>
                <w:b/>
                <w:bCs/>
                <w:i/>
                <w:iCs/>
              </w:rPr>
              <w:t>m</w:t>
            </w:r>
          </w:p>
        </w:tc>
        <w:tc>
          <w:tcPr>
            <w:tcW w:w="2443" w:type="dxa"/>
            <w:vAlign w:val="center"/>
          </w:tcPr>
          <w:p w14:paraId="61BCA2F1" w14:textId="286F3C5E" w:rsidR="00CD26A9" w:rsidRPr="00CD26A9" w:rsidRDefault="00CD26A9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w:proofErr w:type="spellStart"/>
            <w:r w:rsidRPr="00CD26A9">
              <w:rPr>
                <w:rFonts w:ascii="Cambria" w:hAnsi="Cambria" w:cstheme="minorHAnsi"/>
                <w:b/>
                <w:bCs/>
              </w:rPr>
              <w:t>Typ</w:t>
            </w:r>
            <w:proofErr w:type="spellEnd"/>
            <w:r w:rsidRPr="00CD26A9">
              <w:rPr>
                <w:rFonts w:ascii="Cambria" w:hAnsi="Cambria" w:cstheme="minorHAnsi"/>
                <w:b/>
                <w:bCs/>
              </w:rPr>
              <w:t xml:space="preserve"> </w:t>
            </w:r>
            <w:proofErr w:type="spellStart"/>
            <w:r w:rsidRPr="00CD26A9">
              <w:rPr>
                <w:rFonts w:ascii="Cambria" w:hAnsi="Cambria" w:cstheme="minorHAnsi"/>
                <w:b/>
                <w:bCs/>
              </w:rPr>
              <w:t>svietidla</w:t>
            </w:r>
            <w:proofErr w:type="spellEnd"/>
          </w:p>
        </w:tc>
        <w:tc>
          <w:tcPr>
            <w:tcW w:w="1503" w:type="dxa"/>
            <w:vAlign w:val="center"/>
          </w:tcPr>
          <w:p w14:paraId="1CC3EB05" w14:textId="6ABD1DAB" w:rsidR="00CD26A9" w:rsidRPr="00CD26A9" w:rsidRDefault="00000000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231BCEC6" w14:textId="742815C4" w:rsidR="00CD26A9" w:rsidRPr="00CD26A9" w:rsidRDefault="00000000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100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7CD83EFE" w14:textId="40D7E894" w:rsidR="00CD26A9" w:rsidRPr="00CD26A9" w:rsidRDefault="00000000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70</m:t>
                    </m:r>
                  </m:sub>
                  <m:sup/>
                </m:sSubSup>
              </m:oMath>
            </m:oMathPara>
          </w:p>
        </w:tc>
        <w:tc>
          <w:tcPr>
            <w:tcW w:w="1503" w:type="dxa"/>
            <w:vAlign w:val="center"/>
          </w:tcPr>
          <w:p w14:paraId="0EF597E7" w14:textId="360250A8" w:rsidR="00CD26A9" w:rsidRPr="00CD26A9" w:rsidRDefault="00000000" w:rsidP="004623E0">
            <w:pPr>
              <w:spacing w:after="120"/>
              <w:jc w:val="center"/>
              <w:rPr>
                <w:rFonts w:ascii="Cambria" w:hAnsi="Cambria" w:cstheme="minorHAnsi"/>
                <w:b/>
                <w:b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lang w:val="sk-SK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lang w:val="sk-SK"/>
                      </w:rPr>
                      <m:t>m, 50</m:t>
                    </m:r>
                  </m:sub>
                  <m:sup/>
                </m:sSubSup>
              </m:oMath>
            </m:oMathPara>
          </w:p>
        </w:tc>
      </w:tr>
      <w:tr w:rsidR="004623E0" w14:paraId="21A615F2" w14:textId="77777777" w:rsidTr="004623E0">
        <w:tc>
          <w:tcPr>
            <w:tcW w:w="562" w:type="dxa"/>
            <w:vAlign w:val="center"/>
          </w:tcPr>
          <w:p w14:paraId="5E986F5A" w14:textId="6347F0A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2443" w:type="dxa"/>
            <w:vAlign w:val="center"/>
          </w:tcPr>
          <w:p w14:paraId="18F4AFC2" w14:textId="2CEE1239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LED1</w:t>
            </w:r>
          </w:p>
        </w:tc>
        <w:tc>
          <w:tcPr>
            <w:tcW w:w="1503" w:type="dxa"/>
            <w:vAlign w:val="center"/>
          </w:tcPr>
          <w:p w14:paraId="7E0753B4" w14:textId="3AC06D5E" w:rsidR="004623E0" w:rsidRDefault="008B46DB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t>184</w:t>
            </w:r>
          </w:p>
        </w:tc>
        <w:tc>
          <w:tcPr>
            <w:tcW w:w="1503" w:type="dxa"/>
            <w:vAlign w:val="center"/>
          </w:tcPr>
          <w:p w14:paraId="7A23235D" w14:textId="7B4B10A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3110941B" w14:textId="321AD9F3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640EAA3F" w14:textId="29D77C6C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19B044F9" w14:textId="77777777" w:rsidTr="004623E0">
        <w:tc>
          <w:tcPr>
            <w:tcW w:w="562" w:type="dxa"/>
            <w:vAlign w:val="center"/>
          </w:tcPr>
          <w:p w14:paraId="3B056054" w14:textId="59E714BF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2443" w:type="dxa"/>
            <w:vAlign w:val="center"/>
          </w:tcPr>
          <w:p w14:paraId="584D43C4" w14:textId="443DE10F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LED2</w:t>
            </w:r>
          </w:p>
        </w:tc>
        <w:tc>
          <w:tcPr>
            <w:tcW w:w="1503" w:type="dxa"/>
            <w:vAlign w:val="center"/>
          </w:tcPr>
          <w:p w14:paraId="272D9A76" w14:textId="03307A75" w:rsidR="004623E0" w:rsidRDefault="008B46DB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t>549</w:t>
            </w:r>
          </w:p>
        </w:tc>
        <w:tc>
          <w:tcPr>
            <w:tcW w:w="1503" w:type="dxa"/>
            <w:vAlign w:val="center"/>
          </w:tcPr>
          <w:p w14:paraId="1B8B55B2" w14:textId="660D2A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4B634350" w14:textId="222F8E5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3A1A3000" w14:textId="15740B87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2B00FD3F" w14:textId="77777777" w:rsidTr="004623E0">
        <w:tc>
          <w:tcPr>
            <w:tcW w:w="562" w:type="dxa"/>
            <w:vAlign w:val="center"/>
          </w:tcPr>
          <w:p w14:paraId="1A52B730" w14:textId="1113CF7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2443" w:type="dxa"/>
            <w:vAlign w:val="center"/>
          </w:tcPr>
          <w:p w14:paraId="724A5EC9" w14:textId="14EFD9D0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LED3</w:t>
            </w:r>
          </w:p>
        </w:tc>
        <w:tc>
          <w:tcPr>
            <w:tcW w:w="1503" w:type="dxa"/>
            <w:vAlign w:val="center"/>
          </w:tcPr>
          <w:p w14:paraId="2A23479F" w14:textId="75D67CAB" w:rsidR="004623E0" w:rsidRDefault="008B46DB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t>171</w:t>
            </w:r>
          </w:p>
        </w:tc>
        <w:tc>
          <w:tcPr>
            <w:tcW w:w="1503" w:type="dxa"/>
            <w:vAlign w:val="center"/>
          </w:tcPr>
          <w:p w14:paraId="267F6951" w14:textId="1FEAF9C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00F81801" w14:textId="147E43C8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48BD8E18" w14:textId="4AFB115E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498BC888" w14:textId="77777777" w:rsidTr="004623E0">
        <w:tc>
          <w:tcPr>
            <w:tcW w:w="562" w:type="dxa"/>
            <w:vAlign w:val="center"/>
          </w:tcPr>
          <w:p w14:paraId="6000269D" w14:textId="4009AC51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2443" w:type="dxa"/>
            <w:vAlign w:val="center"/>
          </w:tcPr>
          <w:p w14:paraId="00D62EE1" w14:textId="5083C07A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LED4</w:t>
            </w:r>
          </w:p>
        </w:tc>
        <w:tc>
          <w:tcPr>
            <w:tcW w:w="1503" w:type="dxa"/>
            <w:vAlign w:val="center"/>
          </w:tcPr>
          <w:p w14:paraId="33D1190C" w14:textId="5647220A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120</w:t>
            </w:r>
          </w:p>
        </w:tc>
        <w:tc>
          <w:tcPr>
            <w:tcW w:w="1503" w:type="dxa"/>
            <w:vAlign w:val="center"/>
          </w:tcPr>
          <w:p w14:paraId="77BABABF" w14:textId="1CD6287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519B317A" w14:textId="5EDAB3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49C5EFC2" w14:textId="073061C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3478F398" w14:textId="77777777" w:rsidTr="004623E0">
        <w:tc>
          <w:tcPr>
            <w:tcW w:w="562" w:type="dxa"/>
            <w:vAlign w:val="center"/>
          </w:tcPr>
          <w:p w14:paraId="1298E832" w14:textId="3C163DF7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</w:t>
            </w:r>
          </w:p>
        </w:tc>
        <w:tc>
          <w:tcPr>
            <w:tcW w:w="2443" w:type="dxa"/>
            <w:vAlign w:val="center"/>
          </w:tcPr>
          <w:p w14:paraId="0F107107" w14:textId="697BDFD6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PL1</w:t>
            </w:r>
          </w:p>
        </w:tc>
        <w:tc>
          <w:tcPr>
            <w:tcW w:w="1503" w:type="dxa"/>
            <w:vAlign w:val="center"/>
          </w:tcPr>
          <w:p w14:paraId="04CCC920" w14:textId="01F1BA5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19</w:t>
            </w:r>
          </w:p>
        </w:tc>
        <w:tc>
          <w:tcPr>
            <w:tcW w:w="1503" w:type="dxa"/>
            <w:vAlign w:val="center"/>
          </w:tcPr>
          <w:p w14:paraId="3F4C9137" w14:textId="66246390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776BB47B" w14:textId="1D0C7BB5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79F7DA27" w14:textId="02F293E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4108BFBB" w14:textId="77777777" w:rsidTr="004623E0">
        <w:tc>
          <w:tcPr>
            <w:tcW w:w="562" w:type="dxa"/>
            <w:vAlign w:val="center"/>
          </w:tcPr>
          <w:p w14:paraId="1F25D793" w14:textId="7ED4C8F0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</w:t>
            </w:r>
          </w:p>
        </w:tc>
        <w:tc>
          <w:tcPr>
            <w:tcW w:w="2443" w:type="dxa"/>
            <w:vAlign w:val="center"/>
          </w:tcPr>
          <w:p w14:paraId="09CBF594" w14:textId="5046F493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PL2</w:t>
            </w:r>
          </w:p>
        </w:tc>
        <w:tc>
          <w:tcPr>
            <w:tcW w:w="1503" w:type="dxa"/>
            <w:vAlign w:val="center"/>
          </w:tcPr>
          <w:p w14:paraId="7098D3B4" w14:textId="31876EB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37</w:t>
            </w:r>
          </w:p>
        </w:tc>
        <w:tc>
          <w:tcPr>
            <w:tcW w:w="1503" w:type="dxa"/>
            <w:vAlign w:val="center"/>
          </w:tcPr>
          <w:p w14:paraId="31FE8F49" w14:textId="2F21449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0DCBB6C5" w14:textId="2A50FA6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5B2F4F79" w14:textId="7FA2E59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21B76A9A" w14:textId="77777777" w:rsidTr="004623E0">
        <w:tc>
          <w:tcPr>
            <w:tcW w:w="562" w:type="dxa"/>
            <w:vAlign w:val="center"/>
          </w:tcPr>
          <w:p w14:paraId="07B03C8F" w14:textId="442DA2FD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2443" w:type="dxa"/>
            <w:vAlign w:val="center"/>
          </w:tcPr>
          <w:p w14:paraId="0F0FE257" w14:textId="4D219174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>PL3</w:t>
            </w:r>
          </w:p>
        </w:tc>
        <w:tc>
          <w:tcPr>
            <w:tcW w:w="1503" w:type="dxa"/>
            <w:vAlign w:val="center"/>
          </w:tcPr>
          <w:p w14:paraId="6F6AD368" w14:textId="33AFD9D2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10</w:t>
            </w:r>
          </w:p>
        </w:tc>
        <w:tc>
          <w:tcPr>
            <w:tcW w:w="1503" w:type="dxa"/>
            <w:vAlign w:val="center"/>
          </w:tcPr>
          <w:p w14:paraId="703D38A3" w14:textId="274F613F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615</w:t>
            </w:r>
          </w:p>
        </w:tc>
        <w:tc>
          <w:tcPr>
            <w:tcW w:w="1503" w:type="dxa"/>
            <w:vAlign w:val="center"/>
          </w:tcPr>
          <w:p w14:paraId="77B2A8CB" w14:textId="2B528421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1 825</w:t>
            </w:r>
          </w:p>
        </w:tc>
        <w:tc>
          <w:tcPr>
            <w:tcW w:w="1503" w:type="dxa"/>
            <w:vAlign w:val="center"/>
          </w:tcPr>
          <w:p w14:paraId="1C025D06" w14:textId="17A3C27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1 460</w:t>
            </w:r>
          </w:p>
        </w:tc>
      </w:tr>
      <w:tr w:rsidR="004623E0" w14:paraId="32850D1A" w14:textId="77777777" w:rsidTr="004623E0">
        <w:tc>
          <w:tcPr>
            <w:tcW w:w="562" w:type="dxa"/>
            <w:vAlign w:val="center"/>
          </w:tcPr>
          <w:p w14:paraId="7F0A8E16" w14:textId="77777777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2443" w:type="dxa"/>
            <w:vAlign w:val="center"/>
          </w:tcPr>
          <w:p w14:paraId="52F9D887" w14:textId="1BD5F81E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 xml:space="preserve">REF </w:t>
            </w:r>
            <w:proofErr w:type="spellStart"/>
            <w:r w:rsidRPr="00CD26A9">
              <w:rPr>
                <w:rFonts w:ascii="Cambria" w:hAnsi="Cambria" w:cs="Calibri"/>
                <w:color w:val="000000"/>
              </w:rPr>
              <w:t>sym</w:t>
            </w:r>
            <w:proofErr w:type="spellEnd"/>
          </w:p>
        </w:tc>
        <w:tc>
          <w:tcPr>
            <w:tcW w:w="1503" w:type="dxa"/>
            <w:vAlign w:val="center"/>
          </w:tcPr>
          <w:p w14:paraId="55F49AAB" w14:textId="7C442E9E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6</w:t>
            </w:r>
          </w:p>
        </w:tc>
        <w:tc>
          <w:tcPr>
            <w:tcW w:w="1503" w:type="dxa"/>
            <w:vAlign w:val="center"/>
          </w:tcPr>
          <w:p w14:paraId="23DE73FB" w14:textId="1F0F492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3 900</w:t>
            </w:r>
          </w:p>
        </w:tc>
        <w:tc>
          <w:tcPr>
            <w:tcW w:w="1503" w:type="dxa"/>
            <w:vAlign w:val="center"/>
          </w:tcPr>
          <w:p w14:paraId="28142034" w14:textId="2876B470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1503" w:type="dxa"/>
            <w:vAlign w:val="center"/>
          </w:tcPr>
          <w:p w14:paraId="27243153" w14:textId="6CF500E8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</w:tr>
      <w:tr w:rsidR="004623E0" w14:paraId="05EAB71D" w14:textId="77777777" w:rsidTr="004623E0">
        <w:tc>
          <w:tcPr>
            <w:tcW w:w="562" w:type="dxa"/>
            <w:vAlign w:val="center"/>
          </w:tcPr>
          <w:p w14:paraId="14814AFF" w14:textId="038086BD" w:rsidR="004623E0" w:rsidRDefault="004623E0" w:rsidP="004623E0">
            <w:pPr>
              <w:spacing w:after="12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</w:t>
            </w:r>
          </w:p>
        </w:tc>
        <w:tc>
          <w:tcPr>
            <w:tcW w:w="2443" w:type="dxa"/>
            <w:vAlign w:val="center"/>
          </w:tcPr>
          <w:p w14:paraId="3F26E331" w14:textId="7A9C5CBA" w:rsidR="004623E0" w:rsidRPr="00CD26A9" w:rsidRDefault="004623E0" w:rsidP="004623E0">
            <w:pPr>
              <w:spacing w:after="120"/>
              <w:rPr>
                <w:rFonts w:ascii="Cambria" w:hAnsi="Cambria" w:cstheme="minorHAnsi"/>
              </w:rPr>
            </w:pPr>
            <w:r w:rsidRPr="00CD26A9">
              <w:rPr>
                <w:rFonts w:ascii="Cambria" w:hAnsi="Cambria" w:cs="Calibri"/>
                <w:color w:val="000000"/>
              </w:rPr>
              <w:t xml:space="preserve">REF </w:t>
            </w:r>
            <w:proofErr w:type="spellStart"/>
            <w:r w:rsidRPr="00CD26A9">
              <w:rPr>
                <w:rFonts w:ascii="Cambria" w:hAnsi="Cambria" w:cs="Calibri"/>
                <w:color w:val="000000"/>
              </w:rPr>
              <w:t>asym</w:t>
            </w:r>
            <w:proofErr w:type="spellEnd"/>
          </w:p>
        </w:tc>
        <w:tc>
          <w:tcPr>
            <w:tcW w:w="1503" w:type="dxa"/>
            <w:vAlign w:val="center"/>
          </w:tcPr>
          <w:p w14:paraId="51E69E60" w14:textId="5EBD61BA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 w:rsidRPr="00BA1B98">
              <w:t>6</w:t>
            </w:r>
          </w:p>
        </w:tc>
        <w:tc>
          <w:tcPr>
            <w:tcW w:w="1503" w:type="dxa"/>
            <w:vAlign w:val="center"/>
          </w:tcPr>
          <w:p w14:paraId="17569EF8" w14:textId="15F86FDB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3 900</w:t>
            </w:r>
          </w:p>
        </w:tc>
        <w:tc>
          <w:tcPr>
            <w:tcW w:w="1503" w:type="dxa"/>
            <w:vAlign w:val="center"/>
          </w:tcPr>
          <w:p w14:paraId="711D5E9E" w14:textId="76E7ED76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1503" w:type="dxa"/>
            <w:vAlign w:val="center"/>
          </w:tcPr>
          <w:p w14:paraId="0EC3BB07" w14:textId="3A8DBDF4" w:rsidR="004623E0" w:rsidRDefault="004623E0" w:rsidP="004623E0">
            <w:pPr>
              <w:spacing w:after="120"/>
              <w:jc w:val="right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</w:t>
            </w:r>
          </w:p>
        </w:tc>
      </w:tr>
    </w:tbl>
    <w:p w14:paraId="3BBDCF05" w14:textId="77777777" w:rsidR="00CD26A9" w:rsidRPr="00B935B7" w:rsidRDefault="00CD26A9" w:rsidP="00527543">
      <w:pPr>
        <w:spacing w:after="120"/>
        <w:rPr>
          <w:rFonts w:ascii="Cambria" w:hAnsi="Cambria" w:cstheme="minorHAnsi"/>
        </w:rPr>
      </w:pPr>
    </w:p>
    <w:p w14:paraId="0E196558" w14:textId="77777777" w:rsidR="00527543" w:rsidRPr="00B935B7" w:rsidRDefault="00527543" w:rsidP="00527543">
      <w:pPr>
        <w:pStyle w:val="Heading1"/>
        <w:widowControl/>
        <w:numPr>
          <w:ilvl w:val="0"/>
          <w:numId w:val="34"/>
        </w:numPr>
        <w:spacing w:before="240" w:after="0" w:line="259" w:lineRule="auto"/>
        <w:rPr>
          <w:rFonts w:ascii="Cambria" w:hAnsi="Cambria"/>
        </w:rPr>
      </w:pPr>
      <w:r w:rsidRPr="00B935B7">
        <w:rPr>
          <w:rFonts w:ascii="Cambria" w:hAnsi="Cambria"/>
        </w:rPr>
        <w:t>Hodnoty parametrov v základnej perióde</w:t>
      </w:r>
    </w:p>
    <w:p w14:paraId="7F518E26" w14:textId="6430BD28" w:rsidR="00527543" w:rsidRPr="00B935B7" w:rsidRDefault="00527543" w:rsidP="00527543">
      <w:pPr>
        <w:spacing w:after="120"/>
        <w:rPr>
          <w:rFonts w:ascii="Cambria" w:hAnsi="Cambria" w:cstheme="minorHAnsi"/>
        </w:rPr>
      </w:pPr>
      <w:r w:rsidRPr="00B935B7">
        <w:rPr>
          <w:rFonts w:ascii="Cambria" w:hAnsi="Cambria" w:cstheme="minorHAnsi"/>
        </w:rPr>
        <w:t>Parametre a výpočtové hodnoty základnej periódy potrebné pre vyhodnotenia dosahovania garantovaných úspor sú uvedené v nasledovn</w:t>
      </w:r>
      <w:r w:rsidR="00C06C97">
        <w:rPr>
          <w:rFonts w:ascii="Cambria" w:hAnsi="Cambria" w:cstheme="minorHAnsi"/>
        </w:rPr>
        <w:t>ej</w:t>
      </w:r>
      <w:r w:rsidRPr="00B935B7">
        <w:rPr>
          <w:rFonts w:ascii="Cambria" w:hAnsi="Cambria" w:cstheme="minorHAnsi"/>
        </w:rPr>
        <w:t xml:space="preserve"> tabuľk</w:t>
      </w:r>
      <w:r w:rsidR="00C06C97">
        <w:rPr>
          <w:rFonts w:ascii="Cambria" w:hAnsi="Cambria" w:cstheme="minorHAnsi"/>
        </w:rPr>
        <w:t>e</w:t>
      </w:r>
      <w:r w:rsidRPr="00B935B7">
        <w:rPr>
          <w:rFonts w:ascii="Cambria" w:hAnsi="Cambria" w:cstheme="minorHAnsi"/>
        </w:rPr>
        <w:t>: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1588"/>
        <w:gridCol w:w="3357"/>
        <w:gridCol w:w="3697"/>
      </w:tblGrid>
      <w:tr w:rsidR="00527543" w:rsidRPr="00B935B7" w14:paraId="08601959" w14:textId="77777777" w:rsidTr="00527543">
        <w:trPr>
          <w:cantSplit/>
          <w:trHeight w:val="422"/>
        </w:trPr>
        <w:tc>
          <w:tcPr>
            <w:tcW w:w="4945" w:type="dxa"/>
            <w:gridSpan w:val="2"/>
            <w:vAlign w:val="center"/>
          </w:tcPr>
          <w:p w14:paraId="0BB1666E" w14:textId="77777777" w:rsidR="00527543" w:rsidRPr="00B935B7" w:rsidRDefault="00527543" w:rsidP="00527543">
            <w:pPr>
              <w:jc w:val="center"/>
              <w:rPr>
                <w:rFonts w:ascii="Cambria" w:hAnsi="Cambria" w:cstheme="minorHAnsi"/>
                <w:b/>
                <w:lang w:val="sk-SK"/>
              </w:rPr>
            </w:pPr>
            <w:r w:rsidRPr="00B935B7">
              <w:rPr>
                <w:rFonts w:ascii="Cambria" w:hAnsi="Cambria" w:cstheme="minorHAnsi"/>
                <w:b/>
                <w:lang w:val="sk-SK"/>
              </w:rPr>
              <w:t>Parameter</w:t>
            </w:r>
          </w:p>
        </w:tc>
        <w:tc>
          <w:tcPr>
            <w:tcW w:w="3697" w:type="dxa"/>
            <w:vAlign w:val="center"/>
          </w:tcPr>
          <w:p w14:paraId="2FB330B3" w14:textId="77777777" w:rsidR="00527543" w:rsidRPr="00B935B7" w:rsidRDefault="00527543" w:rsidP="00527543">
            <w:pPr>
              <w:jc w:val="center"/>
              <w:rPr>
                <w:rFonts w:ascii="Cambria" w:hAnsi="Cambria" w:cstheme="minorHAnsi"/>
                <w:b/>
                <w:lang w:val="sk-SK"/>
              </w:rPr>
            </w:pPr>
            <w:r w:rsidRPr="00B935B7">
              <w:rPr>
                <w:rFonts w:ascii="Cambria" w:hAnsi="Cambria" w:cstheme="minorHAnsi"/>
                <w:b/>
                <w:lang w:val="sk-SK"/>
              </w:rPr>
              <w:t>Hodnota</w:t>
            </w:r>
          </w:p>
        </w:tc>
      </w:tr>
      <w:tr w:rsidR="00527543" w:rsidRPr="00B935B7" w14:paraId="45A1A7AC" w14:textId="77777777" w:rsidTr="00527543">
        <w:tc>
          <w:tcPr>
            <w:tcW w:w="1588" w:type="dxa"/>
          </w:tcPr>
          <w:p w14:paraId="69B92865" w14:textId="1644C8D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3357" w:type="dxa"/>
          </w:tcPr>
          <w:p w14:paraId="7F4FAC50" w14:textId="06FA3624" w:rsidR="00527543" w:rsidRPr="00B935B7" w:rsidRDefault="00C06C97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>
              <w:rPr>
                <w:rFonts w:ascii="Cambria" w:hAnsi="Cambria" w:cstheme="minorHAnsi"/>
                <w:lang w:val="sk-SK"/>
              </w:rPr>
              <w:t xml:space="preserve">skutočná </w:t>
            </w:r>
            <w:r w:rsidRPr="00B935B7">
              <w:rPr>
                <w:rFonts w:ascii="Cambria" w:hAnsi="Cambria" w:cstheme="minorHAnsi"/>
                <w:lang w:val="sk-SK"/>
              </w:rPr>
              <w:t>spotreba elektriny na osvetlenie v základnej perióde v kWh,</w:t>
            </w:r>
          </w:p>
        </w:tc>
        <w:tc>
          <w:tcPr>
            <w:tcW w:w="3697" w:type="dxa"/>
            <w:vAlign w:val="center"/>
          </w:tcPr>
          <w:p w14:paraId="2E928268" w14:textId="4079A5BB" w:rsidR="00527543" w:rsidRPr="00B935B7" w:rsidRDefault="000517CC" w:rsidP="00527543">
            <w:pPr>
              <w:jc w:val="center"/>
              <w:rPr>
                <w:rFonts w:ascii="Cambria" w:hAnsi="Cambria" w:cstheme="minorHAnsi"/>
                <w:lang w:val="sk-SK"/>
              </w:rPr>
            </w:pPr>
            <w:r w:rsidRPr="000517CC">
              <w:rPr>
                <w:rFonts w:ascii="Cambria" w:hAnsi="Cambria" w:cstheme="minorHAnsi"/>
              </w:rPr>
              <w:t>468 877,50</w:t>
            </w:r>
          </w:p>
        </w:tc>
      </w:tr>
      <w:tr w:rsidR="00527543" w:rsidRPr="00B935B7" w14:paraId="4398E2EA" w14:textId="77777777" w:rsidTr="00527543">
        <w:tc>
          <w:tcPr>
            <w:tcW w:w="1588" w:type="dxa"/>
          </w:tcPr>
          <w:p w14:paraId="65AA4DCB" w14:textId="03871597" w:rsidR="00527543" w:rsidRPr="00B935B7" w:rsidRDefault="00000000" w:rsidP="00527543">
            <w:pPr>
              <w:spacing w:after="120"/>
              <w:jc w:val="both"/>
              <w:rPr>
                <w:rFonts w:ascii="Cambria" w:hAnsi="Cambria" w:cstheme="minorHAnsi"/>
                <w:lang w:val="sk-SK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  <w:lang w:val="sk-SK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lang w:val="sk-SK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sk-SK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  <w:lang w:val="sk-SK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3357" w:type="dxa"/>
          </w:tcPr>
          <w:p w14:paraId="51775C8E" w14:textId="400FBD1E" w:rsidR="00527543" w:rsidRPr="00B935B7" w:rsidRDefault="000D563A" w:rsidP="00527543">
            <w:pPr>
              <w:spacing w:after="120"/>
              <w:rPr>
                <w:rFonts w:ascii="Cambria" w:hAnsi="Cambria" w:cstheme="minorHAnsi"/>
                <w:lang w:val="sk-SK"/>
              </w:rPr>
            </w:pPr>
            <w:r w:rsidRPr="00B935B7">
              <w:rPr>
                <w:rFonts w:ascii="Cambria" w:hAnsi="Cambria" w:cstheme="minorHAnsi"/>
                <w:lang w:val="sk-SK"/>
              </w:rPr>
              <w:t>Priemerná ročná cena elektriny v základnej perióde v EUR bez DPH/kWh</w:t>
            </w:r>
          </w:p>
        </w:tc>
        <w:tc>
          <w:tcPr>
            <w:tcW w:w="3697" w:type="dxa"/>
            <w:vAlign w:val="center"/>
          </w:tcPr>
          <w:p w14:paraId="6B269E6E" w14:textId="2F88F64A" w:rsidR="00527543" w:rsidRPr="00B935B7" w:rsidRDefault="00221112" w:rsidP="00527543">
            <w:pPr>
              <w:jc w:val="center"/>
              <w:rPr>
                <w:rFonts w:ascii="Cambria" w:hAnsi="Cambria" w:cstheme="minorHAnsi"/>
                <w:lang w:val="sk-SK"/>
              </w:rPr>
            </w:pPr>
            <w:r w:rsidRPr="00221112">
              <w:rPr>
                <w:rFonts w:ascii="Cambria" w:hAnsi="Cambria"/>
                <w:rPrChange w:id="1" w:author="Tomas Uricek" w:date="2024-03-15T10:30:00Z">
                  <w:rPr>
                    <w:rFonts w:ascii="Cambria" w:hAnsi="Cambria"/>
                    <w:lang w:val="sk-SK"/>
                  </w:rPr>
                </w:rPrChange>
              </w:rPr>
              <w:t>0,</w:t>
            </w:r>
            <w:del w:id="2" w:author="Tomas Uricek" w:date="2024-03-15T10:30:00Z">
              <w:r w:rsidR="000D563A" w:rsidRPr="000D563A">
                <w:rPr>
                  <w:rFonts w:ascii="Cambria" w:hAnsi="Cambria" w:cstheme="minorHAnsi"/>
                  <w:lang w:val="sk-SK"/>
                </w:rPr>
                <w:delText>1092953</w:delText>
              </w:r>
            </w:del>
            <w:ins w:id="3" w:author="Tomas Uricek" w:date="2024-03-15T10:30:00Z">
              <w:r w:rsidRPr="00221112">
                <w:rPr>
                  <w:rFonts w:ascii="Cambria" w:hAnsi="Cambria" w:cstheme="minorHAnsi"/>
                </w:rPr>
                <w:t>2350000</w:t>
              </w:r>
              <w:r w:rsidRPr="00221112" w:rsidDel="00221112">
                <w:rPr>
                  <w:rFonts w:ascii="Cambria" w:hAnsi="Cambria" w:cstheme="minorHAnsi"/>
                  <w:highlight w:val="yellow"/>
                </w:rPr>
                <w:t xml:space="preserve"> </w:t>
              </w:r>
            </w:ins>
          </w:p>
        </w:tc>
      </w:tr>
      <w:bookmarkEnd w:id="0"/>
    </w:tbl>
    <w:p w14:paraId="5E61625D" w14:textId="77777777" w:rsidR="00527543" w:rsidRPr="00B935B7" w:rsidRDefault="00527543" w:rsidP="00527543">
      <w:pPr>
        <w:rPr>
          <w:rFonts w:ascii="Cambria" w:hAnsi="Cambria" w:cstheme="minorHAnsi"/>
        </w:rPr>
      </w:pPr>
    </w:p>
    <w:sectPr w:rsidR="00527543" w:rsidRPr="00B935B7" w:rsidSect="00433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8A359" w14:textId="77777777" w:rsidR="0043365C" w:rsidRDefault="0043365C" w:rsidP="009455AE">
      <w:r>
        <w:separator/>
      </w:r>
    </w:p>
  </w:endnote>
  <w:endnote w:type="continuationSeparator" w:id="0">
    <w:p w14:paraId="067205DA" w14:textId="77777777" w:rsidR="0043365C" w:rsidRDefault="0043365C" w:rsidP="009455AE">
      <w:r>
        <w:continuationSeparator/>
      </w:r>
    </w:p>
  </w:endnote>
  <w:endnote w:type="continuationNotice" w:id="1">
    <w:p w14:paraId="2F7EE324" w14:textId="77777777" w:rsidR="0043365C" w:rsidRDefault="004336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37E6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5743F6FE" w14:textId="77777777" w:rsidTr="006F268B">
      <w:tc>
        <w:tcPr>
          <w:tcW w:w="2000" w:type="pct"/>
          <w:shd w:val="clear" w:color="auto" w:fill="auto"/>
          <w:vAlign w:val="bottom"/>
        </w:tcPr>
        <w:p w14:paraId="79616617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  <w:r>
            <w:rPr>
              <w:sz w:val="12"/>
              <w:lang w:val="en-GB"/>
            </w:rPr>
            <w:t>EMEA 118198066</w:t>
          </w:r>
        </w:p>
      </w:tc>
      <w:tc>
        <w:tcPr>
          <w:tcW w:w="1000" w:type="pct"/>
          <w:shd w:val="clear" w:color="auto" w:fill="auto"/>
        </w:tcPr>
        <w:p w14:paraId="28968402" w14:textId="77777777" w:rsidR="00527543" w:rsidRPr="00946121" w:rsidRDefault="00527543" w:rsidP="006F268B">
          <w:pPr>
            <w:pStyle w:val="WCPageNumber"/>
            <w:jc w:val="center"/>
          </w:pPr>
        </w:p>
      </w:tc>
      <w:tc>
        <w:tcPr>
          <w:tcW w:w="2000" w:type="pct"/>
          <w:shd w:val="clear" w:color="auto" w:fill="auto"/>
        </w:tcPr>
        <w:p w14:paraId="3152F9C0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6567499C" w14:textId="77777777" w:rsidR="00527543" w:rsidRPr="00422980" w:rsidRDefault="00527543" w:rsidP="006F268B">
    <w:pPr>
      <w:pStyle w:val="Footer"/>
      <w:rPr>
        <w:sz w:val="8"/>
        <w:lang w:val="en-GB"/>
      </w:rPr>
    </w:pPr>
  </w:p>
  <w:p w14:paraId="467FCF9F" w14:textId="77777777" w:rsidR="00527543" w:rsidRPr="003E25BC" w:rsidRDefault="00527543">
    <w:pPr>
      <w:rPr>
        <w:sz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903A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1B638D40" w14:textId="77777777" w:rsidTr="006F268B">
      <w:tc>
        <w:tcPr>
          <w:tcW w:w="2000" w:type="pct"/>
          <w:shd w:val="clear" w:color="auto" w:fill="auto"/>
          <w:vAlign w:val="bottom"/>
        </w:tcPr>
        <w:p w14:paraId="465AACC1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</w:p>
      </w:tc>
      <w:tc>
        <w:tcPr>
          <w:tcW w:w="1000" w:type="pct"/>
          <w:shd w:val="clear" w:color="auto" w:fill="auto"/>
        </w:tcPr>
        <w:p w14:paraId="1FA23DFC" w14:textId="50B211A1" w:rsidR="00527543" w:rsidRPr="00946121" w:rsidRDefault="00527543" w:rsidP="006F268B">
          <w:pPr>
            <w:pStyle w:val="WCPageNumber"/>
            <w:jc w:val="center"/>
          </w:pPr>
          <w:r w:rsidRPr="00946121">
            <w:fldChar w:fldCharType="begin"/>
          </w:r>
          <w:r w:rsidRPr="00946121">
            <w:instrText xml:space="preserve"> PAGE   \* MERGEFORMAT </w:instrText>
          </w:r>
          <w:r w:rsidRPr="00946121">
            <w:fldChar w:fldCharType="separate"/>
          </w:r>
          <w:r>
            <w:rPr>
              <w:noProof/>
            </w:rPr>
            <w:t>34</w:t>
          </w:r>
          <w:r w:rsidRPr="00946121">
            <w:fldChar w:fldCharType="end"/>
          </w:r>
        </w:p>
      </w:tc>
      <w:tc>
        <w:tcPr>
          <w:tcW w:w="2000" w:type="pct"/>
          <w:shd w:val="clear" w:color="auto" w:fill="auto"/>
        </w:tcPr>
        <w:p w14:paraId="2E30A62B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552E8A9E" w14:textId="77777777" w:rsidR="00527543" w:rsidRPr="00422980" w:rsidRDefault="00527543" w:rsidP="006F268B">
    <w:pPr>
      <w:pStyle w:val="Footer"/>
      <w:rPr>
        <w:sz w:val="8"/>
        <w:lang w:val="en-GB"/>
      </w:rPr>
    </w:pPr>
  </w:p>
  <w:p w14:paraId="7588BC57" w14:textId="77777777" w:rsidR="00527543" w:rsidRPr="003E25BC" w:rsidRDefault="00527543">
    <w:pPr>
      <w:rPr>
        <w:sz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AF57C" w14:textId="77777777" w:rsidR="00527543" w:rsidRDefault="00527543" w:rsidP="006F268B">
    <w:pPr>
      <w:pStyle w:val="Footer"/>
    </w:pPr>
  </w:p>
  <w:tbl>
    <w:tblPr>
      <w:tblW w:w="9027" w:type="dxa"/>
      <w:tblLayout w:type="fixed"/>
      <w:tblLook w:val="0000" w:firstRow="0" w:lastRow="0" w:firstColumn="0" w:lastColumn="0" w:noHBand="0" w:noVBand="0"/>
    </w:tblPr>
    <w:tblGrid>
      <w:gridCol w:w="3611"/>
      <w:gridCol w:w="1805"/>
      <w:gridCol w:w="3611"/>
    </w:tblGrid>
    <w:tr w:rsidR="00527543" w:rsidRPr="00821FA1" w14:paraId="209B5264" w14:textId="77777777" w:rsidTr="006F268B">
      <w:tc>
        <w:tcPr>
          <w:tcW w:w="2000" w:type="pct"/>
          <w:shd w:val="clear" w:color="auto" w:fill="auto"/>
          <w:vAlign w:val="bottom"/>
        </w:tcPr>
        <w:p w14:paraId="2EC863D3" w14:textId="77777777" w:rsidR="00527543" w:rsidRPr="003E25BC" w:rsidRDefault="00527543" w:rsidP="006F268B">
          <w:pPr>
            <w:pStyle w:val="Footer"/>
            <w:jc w:val="left"/>
            <w:rPr>
              <w:sz w:val="12"/>
              <w:lang w:val="en-GB"/>
            </w:rPr>
          </w:pPr>
        </w:p>
      </w:tc>
      <w:tc>
        <w:tcPr>
          <w:tcW w:w="1000" w:type="pct"/>
          <w:shd w:val="clear" w:color="auto" w:fill="auto"/>
        </w:tcPr>
        <w:p w14:paraId="58AA5DF5" w14:textId="77777777" w:rsidR="00527543" w:rsidRPr="00946121" w:rsidRDefault="00527543" w:rsidP="006F268B">
          <w:pPr>
            <w:pStyle w:val="WCPageNumber"/>
            <w:jc w:val="center"/>
          </w:pPr>
        </w:p>
      </w:tc>
      <w:tc>
        <w:tcPr>
          <w:tcW w:w="2000" w:type="pct"/>
          <w:shd w:val="clear" w:color="auto" w:fill="auto"/>
        </w:tcPr>
        <w:p w14:paraId="1AE364B6" w14:textId="77777777" w:rsidR="00527543" w:rsidRPr="00422980" w:rsidRDefault="00527543" w:rsidP="006F268B">
          <w:pPr>
            <w:pStyle w:val="Footer"/>
            <w:jc w:val="right"/>
            <w:rPr>
              <w:lang w:val="en-GB"/>
            </w:rPr>
          </w:pPr>
        </w:p>
      </w:tc>
    </w:tr>
  </w:tbl>
  <w:p w14:paraId="01B4899E" w14:textId="77777777" w:rsidR="00527543" w:rsidRPr="003E25BC" w:rsidRDefault="00527543" w:rsidP="006F268B">
    <w:pPr>
      <w:pStyle w:val="Footer"/>
      <w:rPr>
        <w:sz w:val="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72D14" w14:textId="77777777" w:rsidR="0043365C" w:rsidRDefault="0043365C" w:rsidP="009455AE">
      <w:r>
        <w:separator/>
      </w:r>
    </w:p>
  </w:footnote>
  <w:footnote w:type="continuationSeparator" w:id="0">
    <w:p w14:paraId="2C6C2AB7" w14:textId="77777777" w:rsidR="0043365C" w:rsidRDefault="0043365C" w:rsidP="009455AE">
      <w:r>
        <w:continuationSeparator/>
      </w:r>
    </w:p>
  </w:footnote>
  <w:footnote w:type="continuationNotice" w:id="1">
    <w:p w14:paraId="032D7910" w14:textId="77777777" w:rsidR="0043365C" w:rsidRDefault="004336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E4313" w14:textId="77777777" w:rsidR="00527543" w:rsidRDefault="00527543">
    <w:pPr>
      <w:pStyle w:val="Header"/>
    </w:pPr>
  </w:p>
  <w:p w14:paraId="29702DC9" w14:textId="77777777" w:rsidR="00527543" w:rsidRDefault="005275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6E76" w14:textId="77777777" w:rsidR="00527543" w:rsidRDefault="00527543">
    <w:pPr>
      <w:pStyle w:val="Header"/>
    </w:pPr>
  </w:p>
  <w:p w14:paraId="4EF68DD7" w14:textId="77777777" w:rsidR="00527543" w:rsidRDefault="0052754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F0F6" w14:textId="77777777" w:rsidR="00527543" w:rsidRDefault="005275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2D5"/>
    <w:multiLevelType w:val="multilevel"/>
    <w:tmpl w:val="1C986D12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00E90A86"/>
    <w:multiLevelType w:val="hybridMultilevel"/>
    <w:tmpl w:val="287451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02C84"/>
    <w:multiLevelType w:val="hybridMultilevel"/>
    <w:tmpl w:val="E0BE9582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761CF"/>
    <w:multiLevelType w:val="hybridMultilevel"/>
    <w:tmpl w:val="3238D654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0D8B3CFD"/>
    <w:multiLevelType w:val="multilevel"/>
    <w:tmpl w:val="33940C2C"/>
    <w:styleLink w:val="TOMAS"/>
    <w:lvl w:ilvl="0">
      <w:start w:val="1"/>
      <w:numFmt w:val="decimal"/>
      <w:lvlText w:val="%1."/>
      <w:lvlJc w:val="left"/>
      <w:pPr>
        <w:ind w:left="709" w:hanging="709"/>
      </w:pPr>
      <w:rPr>
        <w:rFonts w:ascii="Proba Pro" w:hAnsi="Proba Pro" w:cs="Times New Roman" w:hint="default"/>
        <w:sz w:val="2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cs="Times New Roman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/>
      </w:rPr>
    </w:lvl>
  </w:abstractNum>
  <w:abstractNum w:abstractNumId="5" w15:restartNumberingAfterBreak="0">
    <w:nsid w:val="0DE77DE6"/>
    <w:multiLevelType w:val="hybridMultilevel"/>
    <w:tmpl w:val="0608C5BE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3E08"/>
    <w:multiLevelType w:val="hybridMultilevel"/>
    <w:tmpl w:val="F71EF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A637F"/>
    <w:multiLevelType w:val="multilevel"/>
    <w:tmpl w:val="0B40F8F8"/>
    <w:lvl w:ilvl="0">
      <w:start w:val="1"/>
      <w:numFmt w:val="decimal"/>
      <w:pStyle w:val="Schedule1"/>
      <w:suff w:val="nothing"/>
      <w:lvlText w:val="Schedule %1"/>
      <w:lvlJc w:val="left"/>
      <w:pPr>
        <w:ind w:left="0" w:firstLine="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chedule2"/>
      <w:isLgl/>
      <w:lvlText w:val="Par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8" w15:restartNumberingAfterBreak="0">
    <w:nsid w:val="1A1C684D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A2B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2442"/>
    <w:multiLevelType w:val="multilevel"/>
    <w:tmpl w:val="E28EED2E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A45785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17166"/>
    <w:multiLevelType w:val="multilevel"/>
    <w:tmpl w:val="782A571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7">
      <w:start w:val="1"/>
      <w:numFmt w:val="upperRoman"/>
      <w:pStyle w:val="Heading8"/>
      <w:lvlText w:val="(%8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3" w15:restartNumberingAfterBreak="0">
    <w:nsid w:val="26B34AA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D67FC"/>
    <w:multiLevelType w:val="multilevel"/>
    <w:tmpl w:val="33940C2C"/>
    <w:numStyleLink w:val="TOMAS"/>
  </w:abstractNum>
  <w:abstractNum w:abstractNumId="15" w15:restartNumberingAfterBreak="0">
    <w:nsid w:val="346B2968"/>
    <w:multiLevelType w:val="multilevel"/>
    <w:tmpl w:val="EA9E7780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95E1399"/>
    <w:multiLevelType w:val="multilevel"/>
    <w:tmpl w:val="AF0A87B2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B932B5F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D2A7E"/>
    <w:multiLevelType w:val="hybridMultilevel"/>
    <w:tmpl w:val="03FC3B90"/>
    <w:lvl w:ilvl="0" w:tplc="9960832E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1FA612F"/>
    <w:multiLevelType w:val="hybridMultilevel"/>
    <w:tmpl w:val="4948E2E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C714E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04800"/>
    <w:multiLevelType w:val="hybridMultilevel"/>
    <w:tmpl w:val="D8328238"/>
    <w:lvl w:ilvl="0" w:tplc="2CD4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F14D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290D90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6411CB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47DFF"/>
    <w:multiLevelType w:val="hybridMultilevel"/>
    <w:tmpl w:val="FE3A9D1E"/>
    <w:lvl w:ilvl="0" w:tplc="4BECF08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E5BB2"/>
    <w:multiLevelType w:val="hybridMultilevel"/>
    <w:tmpl w:val="F53A3E52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21D3C"/>
    <w:multiLevelType w:val="hybridMultilevel"/>
    <w:tmpl w:val="C5029498"/>
    <w:lvl w:ilvl="0" w:tplc="0DF27B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126D73"/>
    <w:multiLevelType w:val="hybridMultilevel"/>
    <w:tmpl w:val="666E0518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924F3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F4CD4"/>
    <w:multiLevelType w:val="hybridMultilevel"/>
    <w:tmpl w:val="997EED8E"/>
    <w:lvl w:ilvl="0" w:tplc="E33863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93FB5"/>
    <w:multiLevelType w:val="hybridMultilevel"/>
    <w:tmpl w:val="EC004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3AB"/>
    <w:multiLevelType w:val="hybridMultilevel"/>
    <w:tmpl w:val="6086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8362">
    <w:abstractNumId w:val="28"/>
  </w:num>
  <w:num w:numId="2" w16cid:durableId="382750076">
    <w:abstractNumId w:val="30"/>
  </w:num>
  <w:num w:numId="3" w16cid:durableId="1077899039">
    <w:abstractNumId w:val="19"/>
  </w:num>
  <w:num w:numId="4" w16cid:durableId="2147041908">
    <w:abstractNumId w:val="2"/>
  </w:num>
  <w:num w:numId="5" w16cid:durableId="1011177525">
    <w:abstractNumId w:val="25"/>
  </w:num>
  <w:num w:numId="6" w16cid:durableId="1217397061">
    <w:abstractNumId w:val="23"/>
  </w:num>
  <w:num w:numId="7" w16cid:durableId="164830059">
    <w:abstractNumId w:val="5"/>
  </w:num>
  <w:num w:numId="8" w16cid:durableId="439643723">
    <w:abstractNumId w:val="0"/>
  </w:num>
  <w:num w:numId="9" w16cid:durableId="1327897123">
    <w:abstractNumId w:val="12"/>
  </w:num>
  <w:num w:numId="10" w16cid:durableId="84005041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"/>
    </w:lvlOverride>
  </w:num>
  <w:num w:numId="11" w16cid:durableId="348920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1063165">
    <w:abstractNumId w:val="7"/>
  </w:num>
  <w:num w:numId="13" w16cid:durableId="1905486848">
    <w:abstractNumId w:val="3"/>
  </w:num>
  <w:num w:numId="14" w16cid:durableId="649794130">
    <w:abstractNumId w:val="4"/>
  </w:num>
  <w:num w:numId="15" w16cid:durableId="819419599">
    <w:abstractNumId w:val="27"/>
  </w:num>
  <w:num w:numId="16" w16cid:durableId="5441015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83649">
    <w:abstractNumId w:val="12"/>
  </w:num>
  <w:num w:numId="18" w16cid:durableId="2127380491">
    <w:abstractNumId w:val="12"/>
  </w:num>
  <w:num w:numId="19" w16cid:durableId="1301568135">
    <w:abstractNumId w:val="12"/>
  </w:num>
  <w:num w:numId="20" w16cid:durableId="549615565">
    <w:abstractNumId w:val="12"/>
  </w:num>
  <w:num w:numId="21" w16cid:durableId="78718563">
    <w:abstractNumId w:val="12"/>
  </w:num>
  <w:num w:numId="22" w16cid:durableId="421730346">
    <w:abstractNumId w:val="12"/>
  </w:num>
  <w:num w:numId="23" w16cid:durableId="626667049">
    <w:abstractNumId w:val="12"/>
  </w:num>
  <w:num w:numId="24" w16cid:durableId="1196775724">
    <w:abstractNumId w:val="12"/>
  </w:num>
  <w:num w:numId="25" w16cid:durableId="1267271602">
    <w:abstractNumId w:val="14"/>
    <w:lvlOverride w:ilvl="0">
      <w:lvl w:ilvl="0">
        <w:start w:val="1"/>
        <w:numFmt w:val="decimal"/>
        <w:lvlText w:val="%1."/>
        <w:lvlJc w:val="left"/>
        <w:pPr>
          <w:ind w:left="709" w:hanging="709"/>
        </w:pPr>
        <w:rPr>
          <w:rFonts w:ascii="Cambria" w:hAnsi="Cambria" w:cs="Times New Roman" w:hint="default"/>
          <w:sz w:val="20"/>
        </w:rPr>
      </w:lvl>
    </w:lvlOverride>
  </w:num>
  <w:num w:numId="26" w16cid:durableId="439296890">
    <w:abstractNumId w:val="12"/>
  </w:num>
  <w:num w:numId="27" w16cid:durableId="774980550">
    <w:abstractNumId w:val="12"/>
  </w:num>
  <w:num w:numId="28" w16cid:durableId="1974477294">
    <w:abstractNumId w:val="12"/>
  </w:num>
  <w:num w:numId="29" w16cid:durableId="1543439201">
    <w:abstractNumId w:val="12"/>
  </w:num>
  <w:num w:numId="30" w16cid:durableId="604266653">
    <w:abstractNumId w:val="12"/>
  </w:num>
  <w:num w:numId="31" w16cid:durableId="1372221971">
    <w:abstractNumId w:val="12"/>
  </w:num>
  <w:num w:numId="32" w16cid:durableId="1923104041">
    <w:abstractNumId w:val="18"/>
  </w:num>
  <w:num w:numId="33" w16cid:durableId="799147476">
    <w:abstractNumId w:val="34"/>
  </w:num>
  <w:num w:numId="34" w16cid:durableId="2138058086">
    <w:abstractNumId w:val="10"/>
  </w:num>
  <w:num w:numId="35" w16cid:durableId="1104033262">
    <w:abstractNumId w:val="6"/>
  </w:num>
  <w:num w:numId="36" w16cid:durableId="1151411852">
    <w:abstractNumId w:val="21"/>
  </w:num>
  <w:num w:numId="37" w16cid:durableId="2013489917">
    <w:abstractNumId w:val="13"/>
  </w:num>
  <w:num w:numId="38" w16cid:durableId="1788353195">
    <w:abstractNumId w:val="26"/>
  </w:num>
  <w:num w:numId="39" w16cid:durableId="826748227">
    <w:abstractNumId w:val="31"/>
  </w:num>
  <w:num w:numId="40" w16cid:durableId="1156845874">
    <w:abstractNumId w:val="33"/>
  </w:num>
  <w:num w:numId="41" w16cid:durableId="452602208">
    <w:abstractNumId w:val="29"/>
  </w:num>
  <w:num w:numId="42" w16cid:durableId="1148010068">
    <w:abstractNumId w:val="1"/>
  </w:num>
  <w:num w:numId="43" w16cid:durableId="374937592">
    <w:abstractNumId w:val="11"/>
  </w:num>
  <w:num w:numId="44" w16cid:durableId="178743078">
    <w:abstractNumId w:val="8"/>
  </w:num>
  <w:num w:numId="45" w16cid:durableId="2083873011">
    <w:abstractNumId w:val="9"/>
  </w:num>
  <w:num w:numId="46" w16cid:durableId="319236114">
    <w:abstractNumId w:val="17"/>
  </w:num>
  <w:num w:numId="47" w16cid:durableId="1116098739">
    <w:abstractNumId w:val="20"/>
  </w:num>
  <w:num w:numId="48" w16cid:durableId="1924990055">
    <w:abstractNumId w:val="24"/>
  </w:num>
  <w:num w:numId="49" w16cid:durableId="29840609">
    <w:abstractNumId w:val="22"/>
  </w:num>
  <w:num w:numId="50" w16cid:durableId="997611321">
    <w:abstractNumId w:val="32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 Uricek">
    <w15:presenceInfo w15:providerId="Windows Live" w15:userId="d7d5106dcdc983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F27"/>
    <w:rsid w:val="000014E7"/>
    <w:rsid w:val="000017F5"/>
    <w:rsid w:val="00001C5B"/>
    <w:rsid w:val="0000306B"/>
    <w:rsid w:val="0000316C"/>
    <w:rsid w:val="000108A0"/>
    <w:rsid w:val="00020643"/>
    <w:rsid w:val="00020F93"/>
    <w:rsid w:val="00025A13"/>
    <w:rsid w:val="0003775D"/>
    <w:rsid w:val="00042183"/>
    <w:rsid w:val="00044E05"/>
    <w:rsid w:val="000517CC"/>
    <w:rsid w:val="00052F9E"/>
    <w:rsid w:val="000638A2"/>
    <w:rsid w:val="00067617"/>
    <w:rsid w:val="00072680"/>
    <w:rsid w:val="00093D9D"/>
    <w:rsid w:val="000A1B2D"/>
    <w:rsid w:val="000A4A35"/>
    <w:rsid w:val="000A6F27"/>
    <w:rsid w:val="000B0955"/>
    <w:rsid w:val="000C02E3"/>
    <w:rsid w:val="000D30C2"/>
    <w:rsid w:val="000D3741"/>
    <w:rsid w:val="000D563A"/>
    <w:rsid w:val="000E6FE5"/>
    <w:rsid w:val="00130713"/>
    <w:rsid w:val="00141F64"/>
    <w:rsid w:val="0014205E"/>
    <w:rsid w:val="0015390F"/>
    <w:rsid w:val="0016600F"/>
    <w:rsid w:val="00167051"/>
    <w:rsid w:val="00173033"/>
    <w:rsid w:val="001741DF"/>
    <w:rsid w:val="00183A01"/>
    <w:rsid w:val="00187865"/>
    <w:rsid w:val="001A3D4A"/>
    <w:rsid w:val="001B2439"/>
    <w:rsid w:val="001B46C2"/>
    <w:rsid w:val="001D6C4A"/>
    <w:rsid w:val="001E2A32"/>
    <w:rsid w:val="001E3B69"/>
    <w:rsid w:val="00207FCD"/>
    <w:rsid w:val="002104C1"/>
    <w:rsid w:val="00213142"/>
    <w:rsid w:val="002164CA"/>
    <w:rsid w:val="00221112"/>
    <w:rsid w:val="00223E73"/>
    <w:rsid w:val="00223F16"/>
    <w:rsid w:val="00224C75"/>
    <w:rsid w:val="00240B79"/>
    <w:rsid w:val="002427D4"/>
    <w:rsid w:val="00256F16"/>
    <w:rsid w:val="002713F5"/>
    <w:rsid w:val="00273054"/>
    <w:rsid w:val="002758AF"/>
    <w:rsid w:val="00294C9A"/>
    <w:rsid w:val="00297DE6"/>
    <w:rsid w:val="002A5BB7"/>
    <w:rsid w:val="002B0437"/>
    <w:rsid w:val="002B1F72"/>
    <w:rsid w:val="002B30B5"/>
    <w:rsid w:val="002B46D4"/>
    <w:rsid w:val="002C5789"/>
    <w:rsid w:val="002D0E82"/>
    <w:rsid w:val="002D66B2"/>
    <w:rsid w:val="002E213B"/>
    <w:rsid w:val="002E3A75"/>
    <w:rsid w:val="002E4583"/>
    <w:rsid w:val="002F5591"/>
    <w:rsid w:val="002F5E73"/>
    <w:rsid w:val="00301915"/>
    <w:rsid w:val="0030298C"/>
    <w:rsid w:val="00305827"/>
    <w:rsid w:val="00311DFC"/>
    <w:rsid w:val="00325148"/>
    <w:rsid w:val="003349A7"/>
    <w:rsid w:val="00340E54"/>
    <w:rsid w:val="003542EB"/>
    <w:rsid w:val="00356403"/>
    <w:rsid w:val="00357C8C"/>
    <w:rsid w:val="00363750"/>
    <w:rsid w:val="00380164"/>
    <w:rsid w:val="00380CF3"/>
    <w:rsid w:val="003820F7"/>
    <w:rsid w:val="00387428"/>
    <w:rsid w:val="00391C15"/>
    <w:rsid w:val="00397BB3"/>
    <w:rsid w:val="003B1302"/>
    <w:rsid w:val="003C5923"/>
    <w:rsid w:val="003C598B"/>
    <w:rsid w:val="003E23DA"/>
    <w:rsid w:val="003E40A9"/>
    <w:rsid w:val="003E5F5F"/>
    <w:rsid w:val="003E67F2"/>
    <w:rsid w:val="003F5E79"/>
    <w:rsid w:val="003F77FF"/>
    <w:rsid w:val="0040290C"/>
    <w:rsid w:val="00403F20"/>
    <w:rsid w:val="00406F5C"/>
    <w:rsid w:val="004123C3"/>
    <w:rsid w:val="00412CEF"/>
    <w:rsid w:val="00413BF7"/>
    <w:rsid w:val="00415A42"/>
    <w:rsid w:val="00425E8B"/>
    <w:rsid w:val="004278A5"/>
    <w:rsid w:val="00432C92"/>
    <w:rsid w:val="0043365C"/>
    <w:rsid w:val="004408EE"/>
    <w:rsid w:val="0044527E"/>
    <w:rsid w:val="0044676B"/>
    <w:rsid w:val="0044777F"/>
    <w:rsid w:val="00447B58"/>
    <w:rsid w:val="00460549"/>
    <w:rsid w:val="00460917"/>
    <w:rsid w:val="00461585"/>
    <w:rsid w:val="004623E0"/>
    <w:rsid w:val="004658B7"/>
    <w:rsid w:val="0048568A"/>
    <w:rsid w:val="004859D4"/>
    <w:rsid w:val="00493709"/>
    <w:rsid w:val="00497E1C"/>
    <w:rsid w:val="004A0212"/>
    <w:rsid w:val="004A0697"/>
    <w:rsid w:val="004A761D"/>
    <w:rsid w:val="004B66D7"/>
    <w:rsid w:val="004B740B"/>
    <w:rsid w:val="004C2C3A"/>
    <w:rsid w:val="004C4F92"/>
    <w:rsid w:val="004D4442"/>
    <w:rsid w:val="004E0F5B"/>
    <w:rsid w:val="004E6BC2"/>
    <w:rsid w:val="004F0F36"/>
    <w:rsid w:val="004F3F74"/>
    <w:rsid w:val="004F7A32"/>
    <w:rsid w:val="00507A5E"/>
    <w:rsid w:val="00522D5E"/>
    <w:rsid w:val="00523391"/>
    <w:rsid w:val="005263F6"/>
    <w:rsid w:val="00527543"/>
    <w:rsid w:val="005275B7"/>
    <w:rsid w:val="00527C7C"/>
    <w:rsid w:val="00531D80"/>
    <w:rsid w:val="00533C56"/>
    <w:rsid w:val="00540D3B"/>
    <w:rsid w:val="005451F4"/>
    <w:rsid w:val="0056368D"/>
    <w:rsid w:val="00570F95"/>
    <w:rsid w:val="00571EEC"/>
    <w:rsid w:val="0058217F"/>
    <w:rsid w:val="00583B34"/>
    <w:rsid w:val="00583E78"/>
    <w:rsid w:val="00587260"/>
    <w:rsid w:val="0059566A"/>
    <w:rsid w:val="005A7F86"/>
    <w:rsid w:val="005B28F3"/>
    <w:rsid w:val="005B5546"/>
    <w:rsid w:val="005C2167"/>
    <w:rsid w:val="005C33AD"/>
    <w:rsid w:val="005C4898"/>
    <w:rsid w:val="005C564F"/>
    <w:rsid w:val="005C5DEB"/>
    <w:rsid w:val="005C665C"/>
    <w:rsid w:val="005C6D0E"/>
    <w:rsid w:val="005D3678"/>
    <w:rsid w:val="00640714"/>
    <w:rsid w:val="0065560A"/>
    <w:rsid w:val="00663915"/>
    <w:rsid w:val="006648F0"/>
    <w:rsid w:val="00671150"/>
    <w:rsid w:val="00675C8F"/>
    <w:rsid w:val="00692C51"/>
    <w:rsid w:val="0069600B"/>
    <w:rsid w:val="006A4862"/>
    <w:rsid w:val="006A74E9"/>
    <w:rsid w:val="006B12AC"/>
    <w:rsid w:val="006B1415"/>
    <w:rsid w:val="006B2808"/>
    <w:rsid w:val="006B4FE7"/>
    <w:rsid w:val="006C66A0"/>
    <w:rsid w:val="006D019D"/>
    <w:rsid w:val="006D472D"/>
    <w:rsid w:val="006D57EF"/>
    <w:rsid w:val="006F0292"/>
    <w:rsid w:val="006F268B"/>
    <w:rsid w:val="006F397E"/>
    <w:rsid w:val="006F6362"/>
    <w:rsid w:val="00706454"/>
    <w:rsid w:val="00715755"/>
    <w:rsid w:val="0072580E"/>
    <w:rsid w:val="007351E2"/>
    <w:rsid w:val="00742DE4"/>
    <w:rsid w:val="007512C1"/>
    <w:rsid w:val="007526C6"/>
    <w:rsid w:val="00761100"/>
    <w:rsid w:val="00791297"/>
    <w:rsid w:val="007A0253"/>
    <w:rsid w:val="007A0711"/>
    <w:rsid w:val="007A4945"/>
    <w:rsid w:val="007A4BCB"/>
    <w:rsid w:val="007A7904"/>
    <w:rsid w:val="007B40BB"/>
    <w:rsid w:val="007D6909"/>
    <w:rsid w:val="007E2E9F"/>
    <w:rsid w:val="007E750C"/>
    <w:rsid w:val="007F5514"/>
    <w:rsid w:val="007F57CD"/>
    <w:rsid w:val="007F684C"/>
    <w:rsid w:val="008020E8"/>
    <w:rsid w:val="0080511A"/>
    <w:rsid w:val="00810627"/>
    <w:rsid w:val="00821F0E"/>
    <w:rsid w:val="00833812"/>
    <w:rsid w:val="00840269"/>
    <w:rsid w:val="008434D3"/>
    <w:rsid w:val="008631FA"/>
    <w:rsid w:val="008767B6"/>
    <w:rsid w:val="0088579E"/>
    <w:rsid w:val="008A0F1D"/>
    <w:rsid w:val="008A36F7"/>
    <w:rsid w:val="008A4F06"/>
    <w:rsid w:val="008B3CA8"/>
    <w:rsid w:val="008B46DB"/>
    <w:rsid w:val="008C287A"/>
    <w:rsid w:val="008C4C80"/>
    <w:rsid w:val="008D00E2"/>
    <w:rsid w:val="008D2756"/>
    <w:rsid w:val="008D6184"/>
    <w:rsid w:val="008F56BC"/>
    <w:rsid w:val="009003E4"/>
    <w:rsid w:val="009013A0"/>
    <w:rsid w:val="0091303D"/>
    <w:rsid w:val="00921D6D"/>
    <w:rsid w:val="00926B93"/>
    <w:rsid w:val="00932D0C"/>
    <w:rsid w:val="009455AE"/>
    <w:rsid w:val="0095271A"/>
    <w:rsid w:val="009560BD"/>
    <w:rsid w:val="009565AB"/>
    <w:rsid w:val="00962E59"/>
    <w:rsid w:val="0097797F"/>
    <w:rsid w:val="00980541"/>
    <w:rsid w:val="0099278E"/>
    <w:rsid w:val="00993DAC"/>
    <w:rsid w:val="009C528D"/>
    <w:rsid w:val="009D52D3"/>
    <w:rsid w:val="009D565B"/>
    <w:rsid w:val="009E65F9"/>
    <w:rsid w:val="009F63C9"/>
    <w:rsid w:val="00A04700"/>
    <w:rsid w:val="00A1047B"/>
    <w:rsid w:val="00A179CA"/>
    <w:rsid w:val="00A21D62"/>
    <w:rsid w:val="00A24042"/>
    <w:rsid w:val="00A248DB"/>
    <w:rsid w:val="00A257B1"/>
    <w:rsid w:val="00A359DD"/>
    <w:rsid w:val="00A5242E"/>
    <w:rsid w:val="00A57C8D"/>
    <w:rsid w:val="00A725C2"/>
    <w:rsid w:val="00A82376"/>
    <w:rsid w:val="00A946E6"/>
    <w:rsid w:val="00A97857"/>
    <w:rsid w:val="00AA3178"/>
    <w:rsid w:val="00AB1DB9"/>
    <w:rsid w:val="00AB3BA0"/>
    <w:rsid w:val="00AC2CE6"/>
    <w:rsid w:val="00AC4567"/>
    <w:rsid w:val="00AC6909"/>
    <w:rsid w:val="00AD2CC3"/>
    <w:rsid w:val="00AD5A01"/>
    <w:rsid w:val="00AD5E89"/>
    <w:rsid w:val="00AD69D8"/>
    <w:rsid w:val="00AD7B15"/>
    <w:rsid w:val="00B26BDC"/>
    <w:rsid w:val="00B36199"/>
    <w:rsid w:val="00B36DED"/>
    <w:rsid w:val="00B773BC"/>
    <w:rsid w:val="00B82122"/>
    <w:rsid w:val="00B82C43"/>
    <w:rsid w:val="00B90AD2"/>
    <w:rsid w:val="00B92EDA"/>
    <w:rsid w:val="00B935B7"/>
    <w:rsid w:val="00B9498B"/>
    <w:rsid w:val="00BA3A48"/>
    <w:rsid w:val="00BA518D"/>
    <w:rsid w:val="00BB03E8"/>
    <w:rsid w:val="00BB49E6"/>
    <w:rsid w:val="00BB595D"/>
    <w:rsid w:val="00BC5E46"/>
    <w:rsid w:val="00BC62C2"/>
    <w:rsid w:val="00BD37B7"/>
    <w:rsid w:val="00BE3A90"/>
    <w:rsid w:val="00BF1EC5"/>
    <w:rsid w:val="00BF3650"/>
    <w:rsid w:val="00C06C97"/>
    <w:rsid w:val="00C07193"/>
    <w:rsid w:val="00C1014A"/>
    <w:rsid w:val="00C13E99"/>
    <w:rsid w:val="00C155E9"/>
    <w:rsid w:val="00C22A22"/>
    <w:rsid w:val="00C37F7A"/>
    <w:rsid w:val="00C431E7"/>
    <w:rsid w:val="00C4641A"/>
    <w:rsid w:val="00C505D3"/>
    <w:rsid w:val="00C527DF"/>
    <w:rsid w:val="00C6226B"/>
    <w:rsid w:val="00C71662"/>
    <w:rsid w:val="00C73C4A"/>
    <w:rsid w:val="00C769F9"/>
    <w:rsid w:val="00C90164"/>
    <w:rsid w:val="00C90B4D"/>
    <w:rsid w:val="00C91242"/>
    <w:rsid w:val="00C943A8"/>
    <w:rsid w:val="00CA1B7A"/>
    <w:rsid w:val="00CA466B"/>
    <w:rsid w:val="00CC2C34"/>
    <w:rsid w:val="00CD26A9"/>
    <w:rsid w:val="00CD5849"/>
    <w:rsid w:val="00CD7F31"/>
    <w:rsid w:val="00CE6D62"/>
    <w:rsid w:val="00CF565A"/>
    <w:rsid w:val="00D00B61"/>
    <w:rsid w:val="00D23F96"/>
    <w:rsid w:val="00D306CC"/>
    <w:rsid w:val="00D36149"/>
    <w:rsid w:val="00D36312"/>
    <w:rsid w:val="00D429B4"/>
    <w:rsid w:val="00D44BC7"/>
    <w:rsid w:val="00D47E52"/>
    <w:rsid w:val="00D50F35"/>
    <w:rsid w:val="00D51111"/>
    <w:rsid w:val="00D71DE4"/>
    <w:rsid w:val="00DC314A"/>
    <w:rsid w:val="00DC52BF"/>
    <w:rsid w:val="00DC5CA0"/>
    <w:rsid w:val="00DD5A89"/>
    <w:rsid w:val="00DE259B"/>
    <w:rsid w:val="00DF5CDB"/>
    <w:rsid w:val="00E10F6D"/>
    <w:rsid w:val="00E1339F"/>
    <w:rsid w:val="00E26C6E"/>
    <w:rsid w:val="00E31C60"/>
    <w:rsid w:val="00E536CC"/>
    <w:rsid w:val="00E56894"/>
    <w:rsid w:val="00E6443A"/>
    <w:rsid w:val="00E83036"/>
    <w:rsid w:val="00E83217"/>
    <w:rsid w:val="00E833DD"/>
    <w:rsid w:val="00E87AE6"/>
    <w:rsid w:val="00E933AA"/>
    <w:rsid w:val="00E960E1"/>
    <w:rsid w:val="00E9657A"/>
    <w:rsid w:val="00EA36A9"/>
    <w:rsid w:val="00EB0EC4"/>
    <w:rsid w:val="00EB45A2"/>
    <w:rsid w:val="00EB4A09"/>
    <w:rsid w:val="00EC003A"/>
    <w:rsid w:val="00EC1407"/>
    <w:rsid w:val="00EC2D04"/>
    <w:rsid w:val="00ED4F4D"/>
    <w:rsid w:val="00EF21C2"/>
    <w:rsid w:val="00EF2998"/>
    <w:rsid w:val="00F21319"/>
    <w:rsid w:val="00F22D45"/>
    <w:rsid w:val="00F24E4C"/>
    <w:rsid w:val="00F5369E"/>
    <w:rsid w:val="00F551D4"/>
    <w:rsid w:val="00F60933"/>
    <w:rsid w:val="00F70FCA"/>
    <w:rsid w:val="00F80585"/>
    <w:rsid w:val="00F84252"/>
    <w:rsid w:val="00F91A9E"/>
    <w:rsid w:val="00F9320F"/>
    <w:rsid w:val="00F97DB0"/>
    <w:rsid w:val="00FB1C93"/>
    <w:rsid w:val="00FC320C"/>
    <w:rsid w:val="00FD3870"/>
    <w:rsid w:val="00FE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2711"/>
  <w15:chartTrackingRefBased/>
  <w15:docId w15:val="{74B7AD7D-FC49-4706-960C-D26D923B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4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8"/>
    <w:qFormat/>
    <w:rsid w:val="009455AE"/>
    <w:pPr>
      <w:spacing w:after="0" w:line="240" w:lineRule="auto"/>
    </w:pPr>
    <w:rPr>
      <w:rFonts w:ascii="Times New Roman" w:eastAsia="MS Mincho" w:hAnsi="Times New Roman" w:cs="Times New Roman"/>
    </w:rPr>
  </w:style>
  <w:style w:type="paragraph" w:styleId="Heading1">
    <w:name w:val="heading 1"/>
    <w:aliases w:val="H2,No numbers,PBC,h1,Article Heading,Framew.1,H1,Heading 1(2),Hoofdstukkop"/>
    <w:basedOn w:val="Normal"/>
    <w:next w:val="Heading2"/>
    <w:link w:val="Heading1Char"/>
    <w:uiPriority w:val="9"/>
    <w:qFormat/>
    <w:rsid w:val="009455AE"/>
    <w:pPr>
      <w:keepNext/>
      <w:keepLines/>
      <w:widowControl w:val="0"/>
      <w:numPr>
        <w:numId w:val="9"/>
      </w:numPr>
      <w:spacing w:before="360" w:after="180"/>
      <w:outlineLvl w:val="0"/>
    </w:pPr>
    <w:rPr>
      <w:b/>
      <w:bCs/>
      <w:sz w:val="26"/>
      <w:szCs w:val="30"/>
    </w:rPr>
  </w:style>
  <w:style w:type="paragraph" w:styleId="Heading2">
    <w:name w:val="heading 2"/>
    <w:aliases w:val="2,2PBC,h2,sub-sect,21,PA Major Section,Paragraafkop,Section Heading,h21,sub-sect1"/>
    <w:basedOn w:val="Normal"/>
    <w:next w:val="wText1"/>
    <w:link w:val="Heading2Char"/>
    <w:uiPriority w:val="9"/>
    <w:qFormat/>
    <w:rsid w:val="009455AE"/>
    <w:pPr>
      <w:numPr>
        <w:ilvl w:val="1"/>
        <w:numId w:val="9"/>
      </w:numPr>
      <w:spacing w:after="180"/>
      <w:jc w:val="both"/>
      <w:outlineLvl w:val="1"/>
    </w:pPr>
  </w:style>
  <w:style w:type="paragraph" w:styleId="Heading3">
    <w:name w:val="heading 3"/>
    <w:aliases w:val="h3,3,H3,Lev 3,Subparagraafkop"/>
    <w:basedOn w:val="Normal"/>
    <w:link w:val="Heading3Char"/>
    <w:uiPriority w:val="9"/>
    <w:qFormat/>
    <w:rsid w:val="009455AE"/>
    <w:pPr>
      <w:numPr>
        <w:ilvl w:val="2"/>
        <w:numId w:val="9"/>
      </w:numPr>
      <w:spacing w:after="180"/>
      <w:jc w:val="both"/>
      <w:outlineLvl w:val="2"/>
    </w:pPr>
  </w:style>
  <w:style w:type="paragraph" w:styleId="Heading4">
    <w:name w:val="heading 4"/>
    <w:aliases w:val="h4,smlouva"/>
    <w:basedOn w:val="Normal"/>
    <w:link w:val="Heading4Char"/>
    <w:qFormat/>
    <w:rsid w:val="009455AE"/>
    <w:pPr>
      <w:numPr>
        <w:ilvl w:val="3"/>
        <w:numId w:val="9"/>
      </w:numPr>
      <w:spacing w:after="180"/>
      <w:jc w:val="both"/>
      <w:outlineLvl w:val="3"/>
    </w:pPr>
  </w:style>
  <w:style w:type="paragraph" w:styleId="Heading5">
    <w:name w:val="heading 5"/>
    <w:aliases w:val="Heading 5 Salans Sub Heading"/>
    <w:basedOn w:val="Normal"/>
    <w:link w:val="Heading5Char"/>
    <w:qFormat/>
    <w:rsid w:val="009455AE"/>
    <w:pPr>
      <w:numPr>
        <w:ilvl w:val="4"/>
        <w:numId w:val="9"/>
      </w:numPr>
      <w:spacing w:after="180"/>
      <w:jc w:val="both"/>
      <w:outlineLvl w:val="4"/>
    </w:pPr>
  </w:style>
  <w:style w:type="paragraph" w:styleId="Heading6">
    <w:name w:val="heading 6"/>
    <w:aliases w:val="(I),Bullet (Single Lines),H6,I,Legal Level 1.,Square Bullet list,6,Lev 6"/>
    <w:basedOn w:val="Normal"/>
    <w:link w:val="Heading6Char"/>
    <w:qFormat/>
    <w:rsid w:val="009455AE"/>
    <w:pPr>
      <w:numPr>
        <w:ilvl w:val="5"/>
        <w:numId w:val="9"/>
      </w:numPr>
      <w:spacing w:after="180"/>
      <w:jc w:val="both"/>
      <w:outlineLvl w:val="5"/>
    </w:pPr>
  </w:style>
  <w:style w:type="paragraph" w:styleId="Heading7">
    <w:name w:val="heading 7"/>
    <w:aliases w:val="H7,Indented hyphen,Legal Level 1.1."/>
    <w:basedOn w:val="Normal"/>
    <w:link w:val="Heading7Char"/>
    <w:qFormat/>
    <w:rsid w:val="009455AE"/>
    <w:pPr>
      <w:numPr>
        <w:ilvl w:val="6"/>
        <w:numId w:val="9"/>
      </w:numPr>
      <w:spacing w:after="180"/>
      <w:jc w:val="both"/>
      <w:outlineLvl w:val="6"/>
    </w:pPr>
  </w:style>
  <w:style w:type="paragraph" w:styleId="Heading8">
    <w:name w:val="heading 8"/>
    <w:aliases w:val="Bullet 1,H8,Legal Level 1.1.1."/>
    <w:basedOn w:val="Normal"/>
    <w:link w:val="Heading8Char"/>
    <w:qFormat/>
    <w:rsid w:val="009455AE"/>
    <w:pPr>
      <w:numPr>
        <w:ilvl w:val="7"/>
        <w:numId w:val="9"/>
      </w:numPr>
      <w:spacing w:after="180"/>
      <w:jc w:val="both"/>
      <w:outlineLvl w:val="7"/>
    </w:pPr>
    <w:rPr>
      <w:color w:val="000000" w:themeColor="text1"/>
    </w:rPr>
  </w:style>
  <w:style w:type="paragraph" w:styleId="Heading9">
    <w:name w:val="heading 9"/>
    <w:basedOn w:val="Normal"/>
    <w:next w:val="wText"/>
    <w:link w:val="Heading9Char"/>
    <w:qFormat/>
    <w:rsid w:val="009455AE"/>
    <w:pPr>
      <w:numPr>
        <w:ilvl w:val="8"/>
        <w:numId w:val="9"/>
      </w:numPr>
      <w:spacing w:after="180"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2 Char,No numbers Char,PBC Char,h1 Char,Article Heading Char,Framew.1 Char,H1 Char,Heading 1(2) Char,Hoofdstukkop Char"/>
    <w:basedOn w:val="DefaultParagraphFont"/>
    <w:link w:val="Heading1"/>
    <w:uiPriority w:val="9"/>
    <w:rsid w:val="009455AE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Heading2Char">
    <w:name w:val="Heading 2 Char"/>
    <w:aliases w:val="2 Char,2PBC Char,h2 Char,sub-sect Char,21 Char,PA Major Section Char,Paragraafkop Char,Section Heading Char,h21 Char,sub-sect1 Char"/>
    <w:basedOn w:val="DefaultParagraphFont"/>
    <w:link w:val="Heading2"/>
    <w:uiPriority w:val="9"/>
    <w:rsid w:val="009455AE"/>
    <w:rPr>
      <w:rFonts w:ascii="Times New Roman" w:eastAsia="MS Mincho" w:hAnsi="Times New Roman" w:cs="Times New Roman"/>
    </w:rPr>
  </w:style>
  <w:style w:type="character" w:customStyle="1" w:styleId="Heading3Char">
    <w:name w:val="Heading 3 Char"/>
    <w:aliases w:val="h3 Char,3 Char,H3 Char,Lev 3 Char,Subparagraafkop Char"/>
    <w:basedOn w:val="DefaultParagraphFont"/>
    <w:link w:val="Heading3"/>
    <w:uiPriority w:val="9"/>
    <w:rsid w:val="009455AE"/>
    <w:rPr>
      <w:rFonts w:ascii="Times New Roman" w:eastAsia="MS Mincho" w:hAnsi="Times New Roman" w:cs="Times New Roman"/>
    </w:rPr>
  </w:style>
  <w:style w:type="character" w:customStyle="1" w:styleId="Heading4Char">
    <w:name w:val="Heading 4 Char"/>
    <w:aliases w:val="h4 Char,smlouva Char"/>
    <w:basedOn w:val="DefaultParagraphFont"/>
    <w:link w:val="Heading4"/>
    <w:rsid w:val="009455AE"/>
    <w:rPr>
      <w:rFonts w:ascii="Times New Roman" w:eastAsia="MS Mincho" w:hAnsi="Times New Roman" w:cs="Times New Roman"/>
    </w:rPr>
  </w:style>
  <w:style w:type="character" w:customStyle="1" w:styleId="Heading5Char">
    <w:name w:val="Heading 5 Char"/>
    <w:aliases w:val="Heading 5 Salans Sub Heading Char"/>
    <w:basedOn w:val="DefaultParagraphFont"/>
    <w:link w:val="Heading5"/>
    <w:rsid w:val="009455AE"/>
    <w:rPr>
      <w:rFonts w:ascii="Times New Roman" w:eastAsia="MS Mincho" w:hAnsi="Times New Roman" w:cs="Times New Roman"/>
    </w:rPr>
  </w:style>
  <w:style w:type="character" w:customStyle="1" w:styleId="Heading6Char">
    <w:name w:val="Heading 6 Char"/>
    <w:aliases w:val="(I) Char,Bullet (Single Lines) Char,H6 Char,I Char,Legal Level 1. Char,Square Bullet list Char,6 Char,Lev 6 Char"/>
    <w:basedOn w:val="DefaultParagraphFont"/>
    <w:link w:val="Heading6"/>
    <w:rsid w:val="009455AE"/>
    <w:rPr>
      <w:rFonts w:ascii="Times New Roman" w:eastAsia="MS Mincho" w:hAnsi="Times New Roman" w:cs="Times New Roman"/>
    </w:rPr>
  </w:style>
  <w:style w:type="character" w:customStyle="1" w:styleId="Heading7Char">
    <w:name w:val="Heading 7 Char"/>
    <w:aliases w:val="H7 Char,Indented hyphen Char,Legal Level 1.1. Char"/>
    <w:basedOn w:val="DefaultParagraphFont"/>
    <w:link w:val="Heading7"/>
    <w:rsid w:val="009455AE"/>
    <w:rPr>
      <w:rFonts w:ascii="Times New Roman" w:eastAsia="MS Mincho" w:hAnsi="Times New Roman" w:cs="Times New Roman"/>
    </w:rPr>
  </w:style>
  <w:style w:type="character" w:customStyle="1" w:styleId="Heading8Char">
    <w:name w:val="Heading 8 Char"/>
    <w:aliases w:val="Bullet 1 Char,H8 Char,Legal Level 1.1.1. Char"/>
    <w:basedOn w:val="DefaultParagraphFont"/>
    <w:link w:val="Heading8"/>
    <w:rsid w:val="009455AE"/>
    <w:rPr>
      <w:rFonts w:ascii="Times New Roman" w:eastAsia="MS Mincho" w:hAnsi="Times New Roman" w:cs="Times New Roman"/>
      <w:color w:val="000000" w:themeColor="text1"/>
    </w:rPr>
  </w:style>
  <w:style w:type="character" w:customStyle="1" w:styleId="Heading9Char">
    <w:name w:val="Heading 9 Char"/>
    <w:basedOn w:val="DefaultParagraphFont"/>
    <w:link w:val="Heading9"/>
    <w:rsid w:val="009455AE"/>
    <w:rPr>
      <w:rFonts w:ascii="Times New Roman" w:eastAsia="MS Mincho" w:hAnsi="Times New Roman" w:cs="Times New Roman"/>
    </w:rPr>
  </w:style>
  <w:style w:type="paragraph" w:styleId="NoSpacing">
    <w:name w:val="No Spacing"/>
    <w:link w:val="NoSpacingChar"/>
    <w:uiPriority w:val="49"/>
    <w:qFormat/>
    <w:rsid w:val="009455AE"/>
    <w:pPr>
      <w:spacing w:after="0" w:line="240" w:lineRule="auto"/>
    </w:pPr>
    <w:rPr>
      <w:rFonts w:eastAsia="Times New Roman"/>
      <w:lang w:val="en-US" w:eastAsia="ja-JP"/>
    </w:rPr>
  </w:style>
  <w:style w:type="paragraph" w:customStyle="1" w:styleId="wText">
    <w:name w:val="wText"/>
    <w:basedOn w:val="Normal"/>
    <w:link w:val="wTextChar"/>
    <w:uiPriority w:val="2"/>
    <w:qFormat/>
    <w:rsid w:val="009455AE"/>
    <w:pPr>
      <w:spacing w:after="180"/>
      <w:jc w:val="both"/>
    </w:pPr>
  </w:style>
  <w:style w:type="paragraph" w:customStyle="1" w:styleId="wText1">
    <w:name w:val="wText1"/>
    <w:basedOn w:val="Normal"/>
    <w:uiPriority w:val="1"/>
    <w:qFormat/>
    <w:rsid w:val="009455AE"/>
    <w:pPr>
      <w:spacing w:after="180"/>
      <w:ind w:left="720"/>
      <w:jc w:val="both"/>
    </w:pPr>
  </w:style>
  <w:style w:type="paragraph" w:customStyle="1" w:styleId="wText2">
    <w:name w:val="wText2"/>
    <w:basedOn w:val="Normal"/>
    <w:uiPriority w:val="1"/>
    <w:qFormat/>
    <w:rsid w:val="009455AE"/>
    <w:pPr>
      <w:spacing w:after="180"/>
      <w:ind w:left="1440"/>
      <w:jc w:val="both"/>
    </w:pPr>
  </w:style>
  <w:style w:type="paragraph" w:customStyle="1" w:styleId="Text2">
    <w:name w:val="Text 2"/>
    <w:basedOn w:val="Normal"/>
    <w:semiHidden/>
    <w:rsid w:val="009455AE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al"/>
    <w:uiPriority w:val="5"/>
    <w:qFormat/>
    <w:rsid w:val="009455AE"/>
    <w:pPr>
      <w:spacing w:after="180"/>
      <w:jc w:val="center"/>
    </w:pPr>
  </w:style>
  <w:style w:type="paragraph" w:customStyle="1" w:styleId="wCenterB">
    <w:name w:val="wCenterB"/>
    <w:basedOn w:val="Normal"/>
    <w:uiPriority w:val="6"/>
    <w:qFormat/>
    <w:rsid w:val="009455AE"/>
    <w:pPr>
      <w:spacing w:after="180"/>
      <w:jc w:val="center"/>
    </w:pPr>
    <w:rPr>
      <w:b/>
    </w:rPr>
  </w:style>
  <w:style w:type="paragraph" w:customStyle="1" w:styleId="wLeftB">
    <w:name w:val="wLeftB"/>
    <w:basedOn w:val="Normal"/>
    <w:uiPriority w:val="10"/>
    <w:qFormat/>
    <w:rsid w:val="009455AE"/>
    <w:pPr>
      <w:keepNext/>
      <w:spacing w:after="180"/>
    </w:pPr>
    <w:rPr>
      <w:b/>
    </w:rPr>
  </w:style>
  <w:style w:type="paragraph" w:customStyle="1" w:styleId="wLeftI">
    <w:name w:val="wLeftI"/>
    <w:basedOn w:val="Normal"/>
    <w:uiPriority w:val="10"/>
    <w:qFormat/>
    <w:rsid w:val="009455AE"/>
    <w:pPr>
      <w:spacing w:after="180"/>
    </w:pPr>
    <w:rPr>
      <w:i/>
    </w:rPr>
  </w:style>
  <w:style w:type="paragraph" w:styleId="Title">
    <w:name w:val="Title"/>
    <w:basedOn w:val="Normal"/>
    <w:next w:val="Normal"/>
    <w:link w:val="TitleChar"/>
    <w:uiPriority w:val="49"/>
    <w:qFormat/>
    <w:rsid w:val="009455AE"/>
    <w:pPr>
      <w:pBdr>
        <w:bottom w:val="single" w:sz="8" w:space="4" w:color="4472C4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49"/>
    <w:rsid w:val="009455AE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Subtitle">
    <w:name w:val="Subtitle"/>
    <w:basedOn w:val="Normal"/>
    <w:next w:val="Normal"/>
    <w:link w:val="SubtitleChar"/>
    <w:uiPriority w:val="49"/>
    <w:qFormat/>
    <w:rsid w:val="009455AE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49"/>
    <w:rsid w:val="009455AE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NoSpacingChar">
    <w:name w:val="No Spacing Char"/>
    <w:basedOn w:val="DefaultParagraphFont"/>
    <w:link w:val="NoSpacing"/>
    <w:uiPriority w:val="49"/>
    <w:rsid w:val="009455AE"/>
    <w:rPr>
      <w:rFonts w:eastAsia="Times New Roman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5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5AE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455AE"/>
    <w:pPr>
      <w:jc w:val="both"/>
    </w:pPr>
    <w:rPr>
      <w:rFonts w:eastAsia="Times New Roman"/>
      <w:szCs w:val="20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9455AE"/>
    <w:rPr>
      <w:rFonts w:ascii="Times New Roman" w:eastAsia="Times New Roman" w:hAnsi="Times New Roman" w:cs="Times New Roman"/>
      <w:szCs w:val="20"/>
      <w:lang w:eastAsia="de-DE"/>
    </w:rPr>
  </w:style>
  <w:style w:type="paragraph" w:styleId="Footer">
    <w:name w:val="footer"/>
    <w:basedOn w:val="Normal"/>
    <w:link w:val="FooterChar"/>
    <w:uiPriority w:val="99"/>
    <w:rsid w:val="009455AE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455AE"/>
    <w:rPr>
      <w:rFonts w:ascii="Times New Roman" w:eastAsia="Times New Roman" w:hAnsi="Times New Roman" w:cs="Times New Roman"/>
      <w:sz w:val="16"/>
      <w:szCs w:val="20"/>
      <w:lang w:eastAsia="de-DE"/>
    </w:rPr>
  </w:style>
  <w:style w:type="paragraph" w:customStyle="1" w:styleId="WCPageNumber">
    <w:name w:val="WCPageNumber"/>
    <w:link w:val="WCPageNumberChar"/>
    <w:uiPriority w:val="99"/>
    <w:rsid w:val="009455AE"/>
    <w:pPr>
      <w:spacing w:after="0" w:line="240" w:lineRule="auto"/>
    </w:pPr>
    <w:rPr>
      <w:rFonts w:ascii="Times New Roman" w:hAnsi="Times New Roman" w:cs="Times New Roman"/>
      <w:lang w:val="en-US"/>
    </w:rPr>
  </w:style>
  <w:style w:type="character" w:customStyle="1" w:styleId="WCPageNumberChar">
    <w:name w:val="WCPageNumber Char"/>
    <w:basedOn w:val="DefaultParagraphFont"/>
    <w:link w:val="WCPageNumber"/>
    <w:uiPriority w:val="99"/>
    <w:rsid w:val="009455AE"/>
    <w:rPr>
      <w:rFonts w:ascii="Times New Roman" w:hAnsi="Times New Roman" w:cs="Times New Roman"/>
      <w:lang w:val="en-US"/>
    </w:rPr>
  </w:style>
  <w:style w:type="paragraph" w:customStyle="1" w:styleId="wQuote1">
    <w:name w:val="wQuote1"/>
    <w:basedOn w:val="Normal"/>
    <w:uiPriority w:val="4"/>
    <w:qFormat/>
    <w:rsid w:val="009455AE"/>
    <w:pPr>
      <w:spacing w:after="180"/>
      <w:ind w:left="720"/>
      <w:jc w:val="both"/>
    </w:pPr>
    <w:rPr>
      <w:i/>
    </w:rPr>
  </w:style>
  <w:style w:type="paragraph" w:customStyle="1" w:styleId="wQuote2">
    <w:name w:val="wQuote2"/>
    <w:basedOn w:val="Normal"/>
    <w:uiPriority w:val="4"/>
    <w:qFormat/>
    <w:rsid w:val="009455AE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al"/>
    <w:uiPriority w:val="4"/>
    <w:qFormat/>
    <w:rsid w:val="009455AE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al"/>
    <w:uiPriority w:val="1"/>
    <w:qFormat/>
    <w:rsid w:val="009455AE"/>
    <w:pPr>
      <w:spacing w:after="180"/>
      <w:ind w:left="2160"/>
      <w:jc w:val="both"/>
    </w:pPr>
  </w:style>
  <w:style w:type="paragraph" w:customStyle="1" w:styleId="wBullet">
    <w:name w:val="wBullet"/>
    <w:basedOn w:val="Normal"/>
    <w:uiPriority w:val="8"/>
    <w:qFormat/>
    <w:rsid w:val="009455AE"/>
    <w:pPr>
      <w:numPr>
        <w:numId w:val="1"/>
      </w:numPr>
      <w:spacing w:after="180"/>
      <w:ind w:hanging="720"/>
      <w:jc w:val="both"/>
    </w:pPr>
  </w:style>
  <w:style w:type="paragraph" w:customStyle="1" w:styleId="wBullet1">
    <w:name w:val="wBullet1"/>
    <w:basedOn w:val="Normal"/>
    <w:uiPriority w:val="8"/>
    <w:qFormat/>
    <w:rsid w:val="009455AE"/>
    <w:pPr>
      <w:numPr>
        <w:numId w:val="2"/>
      </w:numPr>
      <w:spacing w:after="180"/>
      <w:ind w:left="1440" w:hanging="720"/>
      <w:jc w:val="both"/>
    </w:pPr>
  </w:style>
  <w:style w:type="paragraph" w:customStyle="1" w:styleId="wBullet2">
    <w:name w:val="wBullet2"/>
    <w:basedOn w:val="Normal"/>
    <w:uiPriority w:val="8"/>
    <w:qFormat/>
    <w:rsid w:val="009455AE"/>
    <w:pPr>
      <w:numPr>
        <w:numId w:val="3"/>
      </w:numPr>
      <w:spacing w:after="180"/>
      <w:ind w:left="2160" w:hanging="720"/>
      <w:jc w:val="both"/>
    </w:pPr>
  </w:style>
  <w:style w:type="paragraph" w:customStyle="1" w:styleId="wBullet3">
    <w:name w:val="wBullet3"/>
    <w:basedOn w:val="Normal"/>
    <w:uiPriority w:val="8"/>
    <w:qFormat/>
    <w:rsid w:val="009455AE"/>
    <w:pPr>
      <w:numPr>
        <w:numId w:val="4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al"/>
    <w:uiPriority w:val="99"/>
    <w:semiHidden/>
    <w:rsid w:val="009455AE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TOC1">
    <w:name w:val="toc 1"/>
    <w:basedOn w:val="Normal"/>
    <w:next w:val="Normal"/>
    <w:autoRedefine/>
    <w:uiPriority w:val="39"/>
    <w:rsid w:val="009455AE"/>
    <w:pPr>
      <w:tabs>
        <w:tab w:val="left" w:pos="720"/>
        <w:tab w:val="right" w:leader="dot" w:pos="9072"/>
      </w:tabs>
      <w:spacing w:before="120"/>
      <w:ind w:left="720" w:right="386" w:hanging="720"/>
    </w:pPr>
  </w:style>
  <w:style w:type="paragraph" w:styleId="TOC2">
    <w:name w:val="toc 2"/>
    <w:basedOn w:val="Normal"/>
    <w:next w:val="Normal"/>
    <w:autoRedefine/>
    <w:uiPriority w:val="39"/>
    <w:rsid w:val="009455AE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al"/>
    <w:uiPriority w:val="2"/>
    <w:qFormat/>
    <w:rsid w:val="009455AE"/>
    <w:pPr>
      <w:numPr>
        <w:numId w:val="8"/>
      </w:numPr>
      <w:spacing w:after="180"/>
      <w:jc w:val="both"/>
    </w:pPr>
  </w:style>
  <w:style w:type="paragraph" w:customStyle="1" w:styleId="Definition2">
    <w:name w:val="Definition 2"/>
    <w:basedOn w:val="Normal"/>
    <w:uiPriority w:val="2"/>
    <w:qFormat/>
    <w:rsid w:val="009455AE"/>
    <w:pPr>
      <w:numPr>
        <w:ilvl w:val="1"/>
        <w:numId w:val="8"/>
      </w:numPr>
      <w:spacing w:after="180"/>
      <w:jc w:val="both"/>
    </w:pPr>
  </w:style>
  <w:style w:type="paragraph" w:customStyle="1" w:styleId="Definition3">
    <w:name w:val="Definition 3"/>
    <w:basedOn w:val="Normal"/>
    <w:uiPriority w:val="2"/>
    <w:qFormat/>
    <w:rsid w:val="009455AE"/>
    <w:pPr>
      <w:numPr>
        <w:ilvl w:val="2"/>
        <w:numId w:val="8"/>
      </w:numPr>
      <w:spacing w:after="180"/>
      <w:jc w:val="both"/>
    </w:pPr>
  </w:style>
  <w:style w:type="paragraph" w:customStyle="1" w:styleId="Definition4">
    <w:name w:val="Definition 4"/>
    <w:basedOn w:val="Normal"/>
    <w:uiPriority w:val="2"/>
    <w:qFormat/>
    <w:rsid w:val="009455AE"/>
    <w:pPr>
      <w:numPr>
        <w:ilvl w:val="3"/>
        <w:numId w:val="8"/>
      </w:numPr>
      <w:spacing w:after="180"/>
      <w:jc w:val="both"/>
    </w:pPr>
  </w:style>
  <w:style w:type="paragraph" w:customStyle="1" w:styleId="Definition5">
    <w:name w:val="Definition 5"/>
    <w:basedOn w:val="Normal"/>
    <w:uiPriority w:val="2"/>
    <w:qFormat/>
    <w:rsid w:val="009455AE"/>
    <w:pPr>
      <w:numPr>
        <w:ilvl w:val="4"/>
        <w:numId w:val="8"/>
      </w:numPr>
      <w:spacing w:after="180"/>
      <w:jc w:val="both"/>
    </w:pPr>
  </w:style>
  <w:style w:type="paragraph" w:customStyle="1" w:styleId="Definition6">
    <w:name w:val="Definition 6"/>
    <w:basedOn w:val="Normal"/>
    <w:uiPriority w:val="2"/>
    <w:qFormat/>
    <w:rsid w:val="009455AE"/>
    <w:pPr>
      <w:numPr>
        <w:ilvl w:val="5"/>
        <w:numId w:val="8"/>
      </w:numPr>
      <w:spacing w:after="180"/>
      <w:jc w:val="both"/>
    </w:pPr>
  </w:style>
  <w:style w:type="paragraph" w:customStyle="1" w:styleId="Definition7">
    <w:name w:val="Definition 7"/>
    <w:basedOn w:val="Normal"/>
    <w:uiPriority w:val="2"/>
    <w:qFormat/>
    <w:rsid w:val="009455AE"/>
    <w:pPr>
      <w:numPr>
        <w:ilvl w:val="6"/>
        <w:numId w:val="8"/>
      </w:numPr>
      <w:spacing w:after="180"/>
      <w:jc w:val="both"/>
    </w:pPr>
  </w:style>
  <w:style w:type="paragraph" w:customStyle="1" w:styleId="Parties">
    <w:name w:val="Parties"/>
    <w:basedOn w:val="Normal"/>
    <w:uiPriority w:val="10"/>
    <w:qFormat/>
    <w:rsid w:val="009455AE"/>
    <w:pPr>
      <w:numPr>
        <w:ilvl w:val="7"/>
        <w:numId w:val="8"/>
      </w:numPr>
      <w:spacing w:after="180"/>
      <w:jc w:val="both"/>
    </w:pPr>
  </w:style>
  <w:style w:type="paragraph" w:customStyle="1" w:styleId="wCoverNotice">
    <w:name w:val="wCoverNotice"/>
    <w:basedOn w:val="Normal"/>
    <w:next w:val="Normal"/>
    <w:uiPriority w:val="19"/>
    <w:rsid w:val="009455AE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al"/>
    <w:next w:val="wCoverRole"/>
    <w:uiPriority w:val="20"/>
    <w:qFormat/>
    <w:rsid w:val="009455AE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al"/>
    <w:uiPriority w:val="12"/>
    <w:qFormat/>
    <w:rsid w:val="009455AE"/>
    <w:pPr>
      <w:spacing w:before="600" w:after="60"/>
    </w:pPr>
    <w:rPr>
      <w:b/>
      <w:bCs/>
    </w:rPr>
  </w:style>
  <w:style w:type="paragraph" w:customStyle="1" w:styleId="wCoverCenter">
    <w:name w:val="wCoverCenter"/>
    <w:basedOn w:val="Normal"/>
    <w:next w:val="wCoverParties"/>
    <w:uiPriority w:val="19"/>
    <w:qFormat/>
    <w:rsid w:val="009455AE"/>
    <w:pPr>
      <w:spacing w:after="480"/>
      <w:jc w:val="center"/>
    </w:pPr>
  </w:style>
  <w:style w:type="paragraph" w:customStyle="1" w:styleId="wCoverTitle2">
    <w:name w:val="wCoverTitle2"/>
    <w:basedOn w:val="Normal"/>
    <w:next w:val="wCoverCenter"/>
    <w:uiPriority w:val="19"/>
    <w:rsid w:val="009455AE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al"/>
    <w:uiPriority w:val="48"/>
    <w:qFormat/>
    <w:rsid w:val="009455AE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al"/>
    <w:uiPriority w:val="22"/>
    <w:rsid w:val="009455AE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NoList"/>
    <w:uiPriority w:val="99"/>
    <w:semiHidden/>
    <w:unhideWhenUsed/>
    <w:rsid w:val="009455AE"/>
    <w:pPr>
      <w:numPr>
        <w:numId w:val="5"/>
      </w:numPr>
    </w:pPr>
  </w:style>
  <w:style w:type="numbering" w:styleId="1ai">
    <w:name w:val="Outline List 1"/>
    <w:basedOn w:val="NoList"/>
    <w:uiPriority w:val="99"/>
    <w:semiHidden/>
    <w:unhideWhenUsed/>
    <w:rsid w:val="009455AE"/>
    <w:pPr>
      <w:numPr>
        <w:numId w:val="6"/>
      </w:numPr>
    </w:pPr>
  </w:style>
  <w:style w:type="paragraph" w:customStyle="1" w:styleId="wTOCtitle">
    <w:name w:val="wTOCtitle"/>
    <w:basedOn w:val="Normal"/>
    <w:next w:val="wTOCpage"/>
    <w:uiPriority w:val="13"/>
    <w:rsid w:val="009455AE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al"/>
    <w:next w:val="Normal"/>
    <w:uiPriority w:val="15"/>
    <w:rsid w:val="009455AE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al"/>
    <w:uiPriority w:val="13"/>
    <w:rsid w:val="009455AE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TOC3">
    <w:name w:val="toc 3"/>
    <w:basedOn w:val="Normal"/>
    <w:next w:val="Normal"/>
    <w:autoRedefine/>
    <w:uiPriority w:val="39"/>
    <w:rsid w:val="009455AE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TOC4">
    <w:name w:val="toc 4"/>
    <w:basedOn w:val="Normal"/>
    <w:next w:val="Normal"/>
    <w:autoRedefine/>
    <w:uiPriority w:val="39"/>
    <w:unhideWhenUsed/>
    <w:rsid w:val="009455AE"/>
    <w:pPr>
      <w:tabs>
        <w:tab w:val="left" w:pos="1701"/>
        <w:tab w:val="right" w:leader="dot" w:pos="9017"/>
      </w:tabs>
      <w:ind w:left="1701" w:right="386" w:hanging="981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455AE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455AE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455AE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rsid w:val="009455AE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TOC9">
    <w:name w:val="toc 9"/>
    <w:basedOn w:val="Normal"/>
    <w:next w:val="Normal"/>
    <w:autoRedefine/>
    <w:uiPriority w:val="39"/>
    <w:rsid w:val="009455AE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al"/>
    <w:next w:val="wCoverParties"/>
    <w:uiPriority w:val="21"/>
    <w:qFormat/>
    <w:rsid w:val="009455AE"/>
    <w:pPr>
      <w:spacing w:after="480"/>
      <w:jc w:val="center"/>
    </w:pPr>
  </w:style>
  <w:style w:type="paragraph" w:customStyle="1" w:styleId="wBullet4">
    <w:name w:val="wBullet4"/>
    <w:basedOn w:val="Normal"/>
    <w:uiPriority w:val="8"/>
    <w:qFormat/>
    <w:rsid w:val="009455AE"/>
    <w:pPr>
      <w:numPr>
        <w:numId w:val="7"/>
      </w:numPr>
      <w:spacing w:after="180"/>
      <w:ind w:left="3600" w:hanging="720"/>
      <w:jc w:val="both"/>
    </w:pPr>
  </w:style>
  <w:style w:type="paragraph" w:customStyle="1" w:styleId="wText4">
    <w:name w:val="wText4"/>
    <w:basedOn w:val="Normal"/>
    <w:uiPriority w:val="1"/>
    <w:qFormat/>
    <w:rsid w:val="009455AE"/>
    <w:pPr>
      <w:spacing w:after="180"/>
      <w:ind w:left="2880"/>
      <w:jc w:val="both"/>
    </w:pPr>
  </w:style>
  <w:style w:type="character" w:styleId="FootnoteReference">
    <w:name w:val="footnote reference"/>
    <w:basedOn w:val="DefaultParagraphFont"/>
    <w:uiPriority w:val="99"/>
    <w:semiHidden/>
    <w:unhideWhenUsed/>
    <w:rsid w:val="009455A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55AE"/>
    <w:pPr>
      <w:spacing w:after="60"/>
      <w:ind w:left="357" w:hanging="357"/>
      <w:jc w:val="both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5AE"/>
    <w:rPr>
      <w:rFonts w:ascii="Times New Roman" w:eastAsia="MS Mincho" w:hAnsi="Times New Roman" w:cs="Times New Roman"/>
      <w:sz w:val="18"/>
      <w:szCs w:val="20"/>
    </w:rPr>
  </w:style>
  <w:style w:type="table" w:styleId="TableGrid">
    <w:name w:val="Table Grid"/>
    <w:basedOn w:val="TableNormal"/>
    <w:uiPriority w:val="39"/>
    <w:rsid w:val="009455A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55AE"/>
    <w:rPr>
      <w:color w:val="0563C1" w:themeColor="hyperlink"/>
      <w:u w:val="single"/>
    </w:rPr>
  </w:style>
  <w:style w:type="paragraph" w:customStyle="1" w:styleId="wSignTitle">
    <w:name w:val="wSignTitle"/>
    <w:basedOn w:val="Normal"/>
    <w:next w:val="wText"/>
    <w:uiPriority w:val="11"/>
    <w:qFormat/>
    <w:rsid w:val="009455AE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DefaultParagraphFont"/>
    <w:link w:val="wText"/>
    <w:uiPriority w:val="2"/>
    <w:rsid w:val="009455AE"/>
    <w:rPr>
      <w:rFonts w:ascii="Times New Roman" w:eastAsia="MS Mincho" w:hAnsi="Times New Roman" w:cs="Times New Roman"/>
    </w:rPr>
  </w:style>
  <w:style w:type="paragraph" w:customStyle="1" w:styleId="wAnnotation">
    <w:name w:val="wAnnotation"/>
    <w:basedOn w:val="Normal"/>
    <w:next w:val="wText"/>
    <w:uiPriority w:val="10"/>
    <w:rsid w:val="009455AE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al"/>
    <w:next w:val="wCoverTitle2"/>
    <w:uiPriority w:val="19"/>
    <w:qFormat/>
    <w:rsid w:val="009455AE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al"/>
    <w:next w:val="wCoverTitle1"/>
    <w:uiPriority w:val="19"/>
    <w:qFormat/>
    <w:rsid w:val="009455AE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al"/>
    <w:next w:val="wSignNameLine"/>
    <w:uiPriority w:val="11"/>
    <w:qFormat/>
    <w:rsid w:val="009455AE"/>
    <w:pPr>
      <w:spacing w:before="600" w:after="60"/>
    </w:pPr>
  </w:style>
  <w:style w:type="paragraph" w:customStyle="1" w:styleId="wSignNameLine">
    <w:name w:val="wSignNameLine"/>
    <w:basedOn w:val="Normal"/>
    <w:next w:val="Normal"/>
    <w:uiPriority w:val="11"/>
    <w:qFormat/>
    <w:rsid w:val="009455AE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al"/>
    <w:uiPriority w:val="13"/>
    <w:qFormat/>
    <w:rsid w:val="009455AE"/>
    <w:pPr>
      <w:tabs>
        <w:tab w:val="left" w:pos="567"/>
      </w:tabs>
      <w:ind w:left="56"/>
    </w:pPr>
  </w:style>
  <w:style w:type="paragraph" w:customStyle="1" w:styleId="Recitals">
    <w:name w:val="Recitals"/>
    <w:basedOn w:val="Normal"/>
    <w:uiPriority w:val="10"/>
    <w:qFormat/>
    <w:rsid w:val="009455AE"/>
    <w:pPr>
      <w:numPr>
        <w:ilvl w:val="8"/>
        <w:numId w:val="8"/>
      </w:numPr>
      <w:spacing w:after="180"/>
      <w:jc w:val="both"/>
    </w:pPr>
  </w:style>
  <w:style w:type="paragraph" w:customStyle="1" w:styleId="wList1">
    <w:name w:val="wList1"/>
    <w:basedOn w:val="Normal"/>
    <w:uiPriority w:val="7"/>
    <w:qFormat/>
    <w:rsid w:val="009455AE"/>
    <w:pPr>
      <w:numPr>
        <w:numId w:val="11"/>
      </w:numPr>
      <w:spacing w:after="180"/>
      <w:jc w:val="both"/>
    </w:pPr>
  </w:style>
  <w:style w:type="paragraph" w:customStyle="1" w:styleId="wList2">
    <w:name w:val="wList2"/>
    <w:basedOn w:val="Normal"/>
    <w:uiPriority w:val="7"/>
    <w:qFormat/>
    <w:rsid w:val="009455AE"/>
    <w:pPr>
      <w:numPr>
        <w:ilvl w:val="1"/>
        <w:numId w:val="11"/>
      </w:numPr>
      <w:spacing w:after="180"/>
      <w:jc w:val="both"/>
    </w:pPr>
  </w:style>
  <w:style w:type="paragraph" w:customStyle="1" w:styleId="wList3">
    <w:name w:val="wList3"/>
    <w:basedOn w:val="Normal"/>
    <w:uiPriority w:val="7"/>
    <w:qFormat/>
    <w:rsid w:val="009455AE"/>
    <w:pPr>
      <w:numPr>
        <w:ilvl w:val="2"/>
        <w:numId w:val="11"/>
      </w:numPr>
      <w:spacing w:after="180"/>
      <w:jc w:val="both"/>
    </w:pPr>
  </w:style>
  <w:style w:type="paragraph" w:customStyle="1" w:styleId="wList4">
    <w:name w:val="wList4"/>
    <w:basedOn w:val="Normal"/>
    <w:uiPriority w:val="7"/>
    <w:qFormat/>
    <w:rsid w:val="009455AE"/>
    <w:pPr>
      <w:numPr>
        <w:ilvl w:val="3"/>
        <w:numId w:val="11"/>
      </w:numPr>
      <w:spacing w:after="180"/>
      <w:jc w:val="both"/>
    </w:pPr>
  </w:style>
  <w:style w:type="paragraph" w:customStyle="1" w:styleId="wList5">
    <w:name w:val="wList5"/>
    <w:basedOn w:val="Normal"/>
    <w:uiPriority w:val="7"/>
    <w:qFormat/>
    <w:rsid w:val="009455AE"/>
    <w:pPr>
      <w:numPr>
        <w:ilvl w:val="4"/>
        <w:numId w:val="11"/>
      </w:numPr>
      <w:spacing w:after="180"/>
      <w:jc w:val="both"/>
    </w:pPr>
  </w:style>
  <w:style w:type="paragraph" w:customStyle="1" w:styleId="wList6">
    <w:name w:val="wList6"/>
    <w:basedOn w:val="Normal"/>
    <w:uiPriority w:val="7"/>
    <w:qFormat/>
    <w:rsid w:val="009455AE"/>
    <w:pPr>
      <w:numPr>
        <w:ilvl w:val="5"/>
        <w:numId w:val="11"/>
      </w:numPr>
      <w:spacing w:after="180"/>
      <w:jc w:val="both"/>
    </w:pPr>
  </w:style>
  <w:style w:type="paragraph" w:customStyle="1" w:styleId="wList7">
    <w:name w:val="wList7"/>
    <w:basedOn w:val="Normal"/>
    <w:uiPriority w:val="7"/>
    <w:qFormat/>
    <w:rsid w:val="009455AE"/>
    <w:pPr>
      <w:numPr>
        <w:ilvl w:val="6"/>
        <w:numId w:val="11"/>
      </w:numPr>
      <w:spacing w:after="180"/>
      <w:jc w:val="both"/>
    </w:pPr>
  </w:style>
  <w:style w:type="paragraph" w:customStyle="1" w:styleId="wNoTOC">
    <w:name w:val="wNoTOC"/>
    <w:basedOn w:val="Normal"/>
    <w:next w:val="wText1"/>
    <w:uiPriority w:val="18"/>
    <w:qFormat/>
    <w:rsid w:val="009455AE"/>
    <w:pPr>
      <w:spacing w:after="180"/>
      <w:jc w:val="both"/>
    </w:pPr>
    <w:rPr>
      <w:rFonts w:eastAsiaTheme="minorHAnsi" w:cstheme="minorBidi"/>
    </w:rPr>
  </w:style>
  <w:style w:type="paragraph" w:customStyle="1" w:styleId="FooterSupressDocId">
    <w:name w:val="FooterSupressDocId"/>
    <w:basedOn w:val="Footer"/>
    <w:link w:val="FooterSupressDocIdChar"/>
    <w:rsid w:val="009455AE"/>
  </w:style>
  <w:style w:type="character" w:customStyle="1" w:styleId="FooterSupressDocIdChar">
    <w:name w:val="FooterSupressDocId Char"/>
    <w:basedOn w:val="FooterChar"/>
    <w:link w:val="FooterSupressDocId"/>
    <w:rsid w:val="009455AE"/>
    <w:rPr>
      <w:rFonts w:ascii="Times New Roman" w:eastAsia="Times New Roman" w:hAnsi="Times New Roman" w:cs="Times New Roman"/>
      <w:sz w:val="16"/>
      <w:szCs w:val="20"/>
      <w:lang w:eastAsia="de-DE"/>
    </w:rPr>
  </w:style>
  <w:style w:type="paragraph" w:styleId="ListParagraph">
    <w:name w:val="List Paragraph"/>
    <w:aliases w:val="body,Odsek zoznamu2,Odsek zoznamu1"/>
    <w:basedOn w:val="Normal"/>
    <w:link w:val="ListParagraphChar"/>
    <w:uiPriority w:val="34"/>
    <w:qFormat/>
    <w:rsid w:val="009455AE"/>
    <w:pPr>
      <w:ind w:left="720"/>
      <w:contextualSpacing/>
    </w:pPr>
  </w:style>
  <w:style w:type="character" w:customStyle="1" w:styleId="apple-converted-space">
    <w:name w:val="apple-converted-space"/>
    <w:rsid w:val="009455AE"/>
    <w:rPr>
      <w:rFonts w:cs="Times New Roman"/>
    </w:rPr>
  </w:style>
  <w:style w:type="paragraph" w:customStyle="1" w:styleId="Schedule1">
    <w:name w:val="Schedule 1"/>
    <w:basedOn w:val="Normal"/>
    <w:next w:val="Schedule2"/>
    <w:uiPriority w:val="30"/>
    <w:qFormat/>
    <w:rsid w:val="009455AE"/>
    <w:pPr>
      <w:keepNext/>
      <w:numPr>
        <w:numId w:val="12"/>
      </w:numPr>
      <w:spacing w:before="360" w:after="180"/>
      <w:jc w:val="both"/>
    </w:pPr>
    <w:rPr>
      <w:b/>
      <w:bCs/>
      <w:sz w:val="26"/>
      <w:szCs w:val="30"/>
    </w:rPr>
  </w:style>
  <w:style w:type="paragraph" w:customStyle="1" w:styleId="Schedule2">
    <w:name w:val="Schedule 2"/>
    <w:basedOn w:val="Normal"/>
    <w:next w:val="wText1"/>
    <w:uiPriority w:val="30"/>
    <w:qFormat/>
    <w:rsid w:val="009455AE"/>
    <w:pPr>
      <w:keepNext/>
      <w:numPr>
        <w:ilvl w:val="1"/>
        <w:numId w:val="12"/>
      </w:numPr>
      <w:spacing w:after="180"/>
    </w:pPr>
    <w:rPr>
      <w:b/>
      <w:bCs/>
    </w:rPr>
  </w:style>
  <w:style w:type="paragraph" w:customStyle="1" w:styleId="Schedule3">
    <w:name w:val="Schedule 3"/>
    <w:basedOn w:val="Normal"/>
    <w:next w:val="wText1"/>
    <w:uiPriority w:val="30"/>
    <w:qFormat/>
    <w:rsid w:val="009455AE"/>
    <w:pPr>
      <w:numPr>
        <w:ilvl w:val="2"/>
        <w:numId w:val="12"/>
      </w:numPr>
      <w:spacing w:after="180"/>
      <w:jc w:val="both"/>
    </w:pPr>
  </w:style>
  <w:style w:type="paragraph" w:customStyle="1" w:styleId="Schedule4">
    <w:name w:val="Schedule 4"/>
    <w:basedOn w:val="Normal"/>
    <w:next w:val="wText2"/>
    <w:uiPriority w:val="30"/>
    <w:qFormat/>
    <w:rsid w:val="009455AE"/>
    <w:pPr>
      <w:numPr>
        <w:ilvl w:val="3"/>
        <w:numId w:val="12"/>
      </w:numPr>
      <w:spacing w:after="180"/>
      <w:jc w:val="both"/>
    </w:pPr>
    <w:rPr>
      <w:iCs/>
    </w:rPr>
  </w:style>
  <w:style w:type="paragraph" w:customStyle="1" w:styleId="Schedule5">
    <w:name w:val="Schedule 5"/>
    <w:basedOn w:val="Normal"/>
    <w:uiPriority w:val="30"/>
    <w:qFormat/>
    <w:rsid w:val="009455AE"/>
    <w:pPr>
      <w:numPr>
        <w:ilvl w:val="4"/>
        <w:numId w:val="12"/>
      </w:numPr>
      <w:spacing w:after="180"/>
    </w:pPr>
  </w:style>
  <w:style w:type="paragraph" w:customStyle="1" w:styleId="Schedule6">
    <w:name w:val="Schedule 6"/>
    <w:basedOn w:val="Normal"/>
    <w:uiPriority w:val="30"/>
    <w:qFormat/>
    <w:rsid w:val="009455AE"/>
    <w:pPr>
      <w:numPr>
        <w:ilvl w:val="5"/>
        <w:numId w:val="12"/>
      </w:numPr>
      <w:spacing w:after="180"/>
    </w:pPr>
  </w:style>
  <w:style w:type="paragraph" w:customStyle="1" w:styleId="Schedule7">
    <w:name w:val="Schedule 7"/>
    <w:basedOn w:val="Normal"/>
    <w:uiPriority w:val="30"/>
    <w:qFormat/>
    <w:rsid w:val="009455AE"/>
    <w:pPr>
      <w:numPr>
        <w:ilvl w:val="6"/>
        <w:numId w:val="12"/>
      </w:numPr>
      <w:spacing w:after="180"/>
    </w:pPr>
  </w:style>
  <w:style w:type="paragraph" w:customStyle="1" w:styleId="Schedule8">
    <w:name w:val="Schedule 8"/>
    <w:basedOn w:val="Normal"/>
    <w:uiPriority w:val="30"/>
    <w:qFormat/>
    <w:rsid w:val="009455AE"/>
    <w:pPr>
      <w:numPr>
        <w:ilvl w:val="7"/>
        <w:numId w:val="12"/>
      </w:numPr>
      <w:spacing w:after="180"/>
    </w:pPr>
  </w:style>
  <w:style w:type="paragraph" w:customStyle="1" w:styleId="Schedule9">
    <w:name w:val="Schedule 9"/>
    <w:basedOn w:val="Normal"/>
    <w:uiPriority w:val="30"/>
    <w:qFormat/>
    <w:rsid w:val="009455AE"/>
    <w:pPr>
      <w:numPr>
        <w:ilvl w:val="8"/>
        <w:numId w:val="12"/>
      </w:numPr>
      <w:spacing w:after="180"/>
    </w:pPr>
  </w:style>
  <w:style w:type="character" w:styleId="CommentReference">
    <w:name w:val="annotation reference"/>
    <w:basedOn w:val="DefaultParagraphFont"/>
    <w:unhideWhenUsed/>
    <w:rsid w:val="009455A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455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55AE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5AE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ListParagraphChar">
    <w:name w:val="List Paragraph Char"/>
    <w:aliases w:val="body Char,Odsek zoznamu2 Char,Odsek zoznamu1 Char"/>
    <w:basedOn w:val="DefaultParagraphFont"/>
    <w:link w:val="ListParagraph"/>
    <w:uiPriority w:val="34"/>
    <w:qFormat/>
    <w:locked/>
    <w:rsid w:val="009455AE"/>
    <w:rPr>
      <w:rFonts w:ascii="Times New Roman" w:eastAsia="MS Mincho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455A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455AE"/>
    <w:pPr>
      <w:spacing w:after="0" w:line="240" w:lineRule="auto"/>
    </w:pPr>
    <w:rPr>
      <w:rFonts w:ascii="Times New Roman" w:eastAsia="MS Mincho" w:hAnsi="Times New Roman" w:cs="Times New Roman"/>
    </w:rPr>
  </w:style>
  <w:style w:type="numbering" w:customStyle="1" w:styleId="TOMAS">
    <w:name w:val="TOMAS"/>
    <w:rsid w:val="00CA466B"/>
    <w:pPr>
      <w:numPr>
        <w:numId w:val="14"/>
      </w:numPr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072680"/>
    <w:rPr>
      <w:rFonts w:ascii="Arial" w:eastAsiaTheme="minorHAns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2680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7268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72680"/>
    <w:rPr>
      <w:color w:val="808080"/>
    </w:rPr>
  </w:style>
  <w:style w:type="paragraph" w:customStyle="1" w:styleId="msonormal0">
    <w:name w:val="msonormal"/>
    <w:basedOn w:val="Normal"/>
    <w:rsid w:val="00A04700"/>
    <w:pPr>
      <w:spacing w:before="100" w:beforeAutospacing="1" w:after="100" w:afterAutospacing="1"/>
    </w:pPr>
    <w:rPr>
      <w:rFonts w:eastAsia="Times New Roman"/>
      <w:sz w:val="24"/>
      <w:szCs w:val="24"/>
      <w:lang w:eastAsia="sk-SK"/>
    </w:rPr>
  </w:style>
  <w:style w:type="character" w:styleId="UnresolvedMention">
    <w:name w:val="Unresolved Mention"/>
    <w:basedOn w:val="DefaultParagraphFont"/>
    <w:uiPriority w:val="99"/>
    <w:unhideWhenUsed/>
    <w:rsid w:val="0052754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27543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527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EFA47BC579F2499CFE2FE12E58FE91" ma:contentTypeVersion="7" ma:contentTypeDescription="Create a new document." ma:contentTypeScope="" ma:versionID="9b50708a829584a9b1232314ffa1642f">
  <xsd:schema xmlns:xsd="http://www.w3.org/2001/XMLSchema" xmlns:xs="http://www.w3.org/2001/XMLSchema" xmlns:p="http://schemas.microsoft.com/office/2006/metadata/properties" xmlns:ns2="c9a6a88e-f67a-4798-bb5e-0bfae41e11cd" xmlns:ns3="4c0015c5-e5c3-4c82-a56b-2954edc1149e" targetNamespace="http://schemas.microsoft.com/office/2006/metadata/properties" ma:root="true" ma:fieldsID="ba56fe3ca37c43a39bc85a385d096c42" ns2:_="" ns3:_="">
    <xsd:import namespace="c9a6a88e-f67a-4798-bb5e-0bfae41e11cd"/>
    <xsd:import namespace="4c0015c5-e5c3-4c82-a56b-2954edc114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6a88e-f67a-4798-bb5e-0bfae41e1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015c5-e5c3-4c82-a56b-2954edc1149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EEFAC7-71C2-4D70-8D2A-5592B7B30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6a88e-f67a-4798-bb5e-0bfae41e11cd"/>
    <ds:schemaRef ds:uri="4c0015c5-e5c3-4c82-a56b-2954edc114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F0A705-277D-44F5-9D7D-AAAFE9CA14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2D98BA-ED1F-4EFA-A224-D2545F125A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81107B-393A-4AF5-B18A-54345C75B8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</cp:revision>
  <dcterms:created xsi:type="dcterms:W3CDTF">2024-02-23T13:15:00Z</dcterms:created>
  <dcterms:modified xsi:type="dcterms:W3CDTF">2024-03-15T09:31:00Z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0x010100E8EFA47BC579F2499CFE2FE12E58FE91</vt:lpwstr>
  </property>
</Properties>
</file>